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CEDE8" w14:textId="48ECFABF" w:rsidR="001E256D" w:rsidRPr="00525849" w:rsidRDefault="001E256D" w:rsidP="00E963A9">
      <w:pPr>
        <w:tabs>
          <w:tab w:val="left" w:pos="2295"/>
          <w:tab w:val="center" w:pos="4536"/>
        </w:tabs>
        <w:spacing w:after="0"/>
        <w:jc w:val="center"/>
        <w:rPr>
          <w:rFonts w:ascii="Arial Black" w:hAnsi="Arial Black" w:cs="Arial"/>
          <w:b/>
          <w:sz w:val="40"/>
          <w:szCs w:val="40"/>
        </w:rPr>
      </w:pPr>
      <w:bookmarkStart w:id="0" w:name="_GoBack"/>
      <w:bookmarkEnd w:id="0"/>
      <w:r>
        <w:rPr>
          <w:rFonts w:ascii="Arial Black" w:hAnsi="Arial Black"/>
          <w:b/>
          <w:caps/>
          <w:sz w:val="40"/>
          <w:szCs w:val="40"/>
        </w:rPr>
        <w:t xml:space="preserve">Framework Agreement for Supply of </w:t>
      </w:r>
      <w:r w:rsidR="005F6AC2" w:rsidRPr="005F6AC2">
        <w:rPr>
          <w:rFonts w:ascii="Arial Black" w:hAnsi="Arial Black"/>
          <w:b/>
          <w:caps/>
          <w:sz w:val="40"/>
          <w:szCs w:val="40"/>
        </w:rPr>
        <w:t>SECURITY PRINTING PAPER WITH A HOLOGRAPHIC STRIPE APPLIED</w:t>
      </w:r>
    </w:p>
    <w:p w14:paraId="757F891D" w14:textId="77777777" w:rsidR="007A6B4E" w:rsidRDefault="007A6B4E" w:rsidP="00E963A9">
      <w:pPr>
        <w:spacing w:after="0"/>
        <w:jc w:val="center"/>
        <w:rPr>
          <w:rFonts w:ascii="Arial" w:eastAsia="Times New Roman" w:hAnsi="Arial" w:cs="Arial"/>
          <w:noProof w:val="0"/>
          <w:lang w:eastAsia="cs-CZ"/>
        </w:rPr>
      </w:pPr>
    </w:p>
    <w:p w14:paraId="38BC0157" w14:textId="29037AD7" w:rsidR="001E256D" w:rsidRPr="00210F98" w:rsidRDefault="001E256D" w:rsidP="00E963A9">
      <w:pPr>
        <w:spacing w:after="0"/>
        <w:jc w:val="center"/>
        <w:rPr>
          <w:rFonts w:ascii="Arial" w:eastAsia="Times New Roman" w:hAnsi="Arial" w:cs="Arial"/>
          <w:b/>
          <w:noProof w:val="0"/>
        </w:rPr>
      </w:pPr>
      <w:r>
        <w:rPr>
          <w:rFonts w:ascii="Arial" w:hAnsi="Arial"/>
        </w:rPr>
        <w:t xml:space="preserve">Registered by the Client under Ref. No. </w:t>
      </w:r>
      <w:r>
        <w:rPr>
          <w:rFonts w:ascii="Arial" w:hAnsi="Arial"/>
          <w:b/>
          <w:highlight w:val="green"/>
        </w:rPr>
        <w:t>[•]</w:t>
      </w:r>
      <w:r>
        <w:rPr>
          <w:rFonts w:ascii="Arial" w:hAnsi="Arial"/>
        </w:rPr>
        <w:t>/</w:t>
      </w:r>
      <w:r w:rsidR="00904059">
        <w:rPr>
          <w:rFonts w:ascii="Arial" w:hAnsi="Arial"/>
        </w:rPr>
        <w:t>OS/</w:t>
      </w:r>
      <w:r>
        <w:rPr>
          <w:rFonts w:ascii="Arial" w:hAnsi="Arial"/>
        </w:rPr>
        <w:t>2019</w:t>
      </w:r>
    </w:p>
    <w:p w14:paraId="1F8C3E59" w14:textId="77777777" w:rsidR="001E256D" w:rsidRPr="0002519F" w:rsidRDefault="001E256D" w:rsidP="00E963A9">
      <w:pPr>
        <w:spacing w:after="0"/>
        <w:rPr>
          <w:rFonts w:ascii="Arial" w:eastAsia="Times New Roman" w:hAnsi="Arial" w:cs="Arial"/>
          <w:bCs/>
          <w:noProof w:val="0"/>
          <w:lang w:eastAsia="cs-CZ"/>
        </w:rPr>
      </w:pPr>
    </w:p>
    <w:p w14:paraId="6240AAB5" w14:textId="77777777" w:rsidR="001E256D" w:rsidRPr="0002519F" w:rsidRDefault="001E256D" w:rsidP="00E963A9">
      <w:pPr>
        <w:spacing w:after="0"/>
        <w:jc w:val="center"/>
        <w:rPr>
          <w:rFonts w:ascii="Arial" w:eastAsia="Times New Roman" w:hAnsi="Arial" w:cs="Arial"/>
          <w:bCs/>
          <w:noProof w:val="0"/>
        </w:rPr>
      </w:pPr>
      <w:r>
        <w:rPr>
          <w:rFonts w:ascii="Arial" w:hAnsi="Arial"/>
          <w:bCs/>
        </w:rPr>
        <w:t>(hereinafter referred to as this “Framework Agreement”)</w:t>
      </w:r>
    </w:p>
    <w:p w14:paraId="65E1BB71" w14:textId="77777777" w:rsidR="001E256D" w:rsidRPr="0002519F" w:rsidRDefault="001E256D" w:rsidP="00E963A9">
      <w:pPr>
        <w:spacing w:after="0"/>
        <w:rPr>
          <w:rFonts w:ascii="Arial" w:eastAsia="Times New Roman" w:hAnsi="Arial" w:cs="Arial"/>
          <w:b/>
          <w:bCs/>
          <w:noProof w:val="0"/>
          <w:sz w:val="24"/>
          <w:szCs w:val="24"/>
          <w:lang w:eastAsia="cs-CZ"/>
        </w:rPr>
      </w:pPr>
    </w:p>
    <w:p w14:paraId="1FE0C827" w14:textId="58F5F50E" w:rsidR="001E256D" w:rsidRPr="00A22E45" w:rsidRDefault="001E256D" w:rsidP="00E963A9">
      <w:pPr>
        <w:spacing w:after="0"/>
        <w:jc w:val="center"/>
        <w:rPr>
          <w:rFonts w:ascii="Arial" w:eastAsia="Times New Roman" w:hAnsi="Arial" w:cs="Arial"/>
          <w:b/>
          <w:noProof w:val="0"/>
        </w:rPr>
      </w:pPr>
      <w:r>
        <w:rPr>
          <w:rFonts w:ascii="Arial" w:hAnsi="Arial"/>
          <w:b/>
        </w:rPr>
        <w:t>entered into pursuant to the Act No. 134/2016 Coll., on public procurement, as amended (hereinafter referred to as the “</w:t>
      </w:r>
      <w:r w:rsidR="00B1102C">
        <w:rPr>
          <w:rFonts w:ascii="Arial" w:hAnsi="Arial"/>
          <w:b/>
        </w:rPr>
        <w:t>PPA</w:t>
      </w:r>
      <w:r>
        <w:rPr>
          <w:rFonts w:ascii="Arial" w:hAnsi="Arial"/>
          <w:b/>
        </w:rPr>
        <w:t xml:space="preserve">”) </w:t>
      </w:r>
    </w:p>
    <w:p w14:paraId="0D6B3B71" w14:textId="77777777" w:rsidR="001E256D" w:rsidRPr="00A22E45" w:rsidRDefault="001E256D" w:rsidP="00E963A9">
      <w:pPr>
        <w:spacing w:after="0"/>
        <w:jc w:val="center"/>
        <w:rPr>
          <w:rFonts w:ascii="Arial" w:eastAsia="Times New Roman" w:hAnsi="Arial" w:cs="Arial"/>
          <w:b/>
          <w:noProof w:val="0"/>
        </w:rPr>
      </w:pPr>
      <w:r>
        <w:rPr>
          <w:rFonts w:ascii="Arial" w:hAnsi="Arial"/>
          <w:b/>
        </w:rPr>
        <w:t xml:space="preserve">and </w:t>
      </w:r>
    </w:p>
    <w:p w14:paraId="65D40529" w14:textId="77777777" w:rsidR="001E256D" w:rsidRPr="00A22E45" w:rsidRDefault="008603C0" w:rsidP="00E963A9">
      <w:pPr>
        <w:spacing w:after="0"/>
        <w:jc w:val="center"/>
        <w:rPr>
          <w:rFonts w:ascii="Arial" w:eastAsia="Times New Roman" w:hAnsi="Arial" w:cs="Arial"/>
          <w:b/>
          <w:noProof w:val="0"/>
        </w:rPr>
      </w:pPr>
      <w:r>
        <w:rPr>
          <w:rFonts w:ascii="Arial" w:hAnsi="Arial"/>
          <w:b/>
        </w:rPr>
        <w:t>pursuant to Act No. 89/2012 Coll., Civil Code, as amended (hereinafter referred to as the “Civil Code”)</w:t>
      </w:r>
    </w:p>
    <w:p w14:paraId="11D6EF0F" w14:textId="77777777" w:rsidR="001E256D" w:rsidRDefault="001E256D" w:rsidP="00E963A9">
      <w:pPr>
        <w:spacing w:after="0"/>
        <w:jc w:val="center"/>
        <w:rPr>
          <w:rFonts w:ascii="Arial" w:eastAsia="Times New Roman" w:hAnsi="Arial" w:cs="Arial"/>
          <w:noProof w:val="0"/>
          <w:lang w:eastAsia="cs-CZ"/>
        </w:rPr>
      </w:pPr>
    </w:p>
    <w:p w14:paraId="271859C8" w14:textId="77777777" w:rsidR="009A67F4" w:rsidRPr="0002519F" w:rsidRDefault="009A67F4" w:rsidP="00E963A9">
      <w:pPr>
        <w:spacing w:after="0"/>
        <w:jc w:val="center"/>
        <w:rPr>
          <w:rFonts w:ascii="Arial" w:eastAsia="Times New Roman" w:hAnsi="Arial" w:cs="Arial"/>
          <w:noProof w:val="0"/>
          <w:lang w:eastAsia="cs-CZ"/>
        </w:rPr>
      </w:pPr>
    </w:p>
    <w:p w14:paraId="6C391F1A" w14:textId="77777777" w:rsidR="001E256D" w:rsidRPr="009A67F4" w:rsidRDefault="001E256D" w:rsidP="00E963A9">
      <w:pPr>
        <w:spacing w:after="0"/>
        <w:jc w:val="center"/>
        <w:rPr>
          <w:rFonts w:ascii="Arial" w:eastAsia="Times New Roman" w:hAnsi="Arial" w:cs="Arial"/>
          <w:noProof w:val="0"/>
        </w:rPr>
      </w:pPr>
      <w:r>
        <w:rPr>
          <w:rFonts w:ascii="Arial" w:hAnsi="Arial"/>
        </w:rPr>
        <w:t>by and between:</w:t>
      </w:r>
    </w:p>
    <w:p w14:paraId="666B134B" w14:textId="77777777" w:rsidR="001E256D" w:rsidRPr="009A67F4" w:rsidRDefault="001E256D" w:rsidP="00E963A9">
      <w:pPr>
        <w:keepNext/>
        <w:spacing w:after="0"/>
        <w:outlineLvl w:val="1"/>
        <w:rPr>
          <w:rFonts w:ascii="Arial" w:eastAsia="Times New Roman" w:hAnsi="Arial" w:cs="Arial"/>
          <w:b/>
          <w:bCs/>
          <w:noProof w:val="0"/>
          <w:lang w:eastAsia="cs-CZ"/>
        </w:rPr>
      </w:pPr>
    </w:p>
    <w:p w14:paraId="4DA5B6A9" w14:textId="6EC70335" w:rsidR="00525849" w:rsidRPr="0002519F" w:rsidRDefault="00525849" w:rsidP="00E963A9">
      <w:pPr>
        <w:autoSpaceDE w:val="0"/>
        <w:autoSpaceDN w:val="0"/>
        <w:adjustRightInd w:val="0"/>
        <w:spacing w:after="0"/>
        <w:rPr>
          <w:rFonts w:ascii="Arial" w:eastAsia="Times New Roman" w:hAnsi="Arial" w:cs="Arial"/>
          <w:b/>
          <w:bCs/>
          <w:noProof w:val="0"/>
        </w:rPr>
      </w:pPr>
      <w:r>
        <w:rPr>
          <w:rFonts w:ascii="Arial" w:hAnsi="Arial"/>
          <w:b/>
          <w:bCs/>
        </w:rPr>
        <w:t xml:space="preserve">STÁTNÍ TISKÁRNA CENIN, </w:t>
      </w:r>
      <w:r w:rsidR="009E7069">
        <w:rPr>
          <w:rFonts w:ascii="Arial" w:hAnsi="Arial"/>
          <w:b/>
          <w:bCs/>
        </w:rPr>
        <w:t>státní podnik</w:t>
      </w:r>
    </w:p>
    <w:p w14:paraId="695D56B2" w14:textId="77777777" w:rsidR="00525849" w:rsidRPr="00BD5185" w:rsidRDefault="00525849" w:rsidP="00E963A9">
      <w:pPr>
        <w:autoSpaceDE w:val="0"/>
        <w:autoSpaceDN w:val="0"/>
        <w:adjustRightInd w:val="0"/>
        <w:spacing w:after="0"/>
        <w:jc w:val="both"/>
        <w:rPr>
          <w:rFonts w:ascii="Arial" w:eastAsia="Times New Roman" w:hAnsi="Arial" w:cs="Arial"/>
          <w:bCs/>
        </w:rPr>
      </w:pPr>
      <w:r>
        <w:rPr>
          <w:rFonts w:ascii="Arial" w:hAnsi="Arial"/>
          <w:bCs/>
        </w:rPr>
        <w:t>with its registered office at Prague 1, Růžová 6, House No. 943, 110 00, Czech Republic</w:t>
      </w:r>
    </w:p>
    <w:p w14:paraId="3CD3DAAF" w14:textId="77777777" w:rsidR="00525849"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entered in the Commercial Register maintained by the Municipal Court in Prague, Section ALX, Insert 296 </w:t>
      </w:r>
    </w:p>
    <w:p w14:paraId="26793442" w14:textId="77777777"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 xml:space="preserve">Business ID: </w:t>
      </w:r>
      <w:r>
        <w:rPr>
          <w:rFonts w:ascii="Arial" w:hAnsi="Arial"/>
        </w:rPr>
        <w:tab/>
      </w:r>
      <w:r>
        <w:rPr>
          <w:rFonts w:ascii="Arial" w:hAnsi="Arial"/>
        </w:rPr>
        <w:tab/>
      </w:r>
      <w:r>
        <w:rPr>
          <w:rFonts w:ascii="Arial" w:hAnsi="Arial"/>
        </w:rPr>
        <w:tab/>
        <w:t>00001279</w:t>
      </w:r>
    </w:p>
    <w:p w14:paraId="12D682CC" w14:textId="5294F1AF"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Tax registration No.:</w:t>
      </w:r>
      <w:r>
        <w:rPr>
          <w:rFonts w:ascii="Arial" w:hAnsi="Arial"/>
        </w:rPr>
        <w:tab/>
      </w:r>
      <w:r>
        <w:rPr>
          <w:rFonts w:ascii="Arial" w:hAnsi="Arial"/>
        </w:rPr>
        <w:tab/>
        <w:t>CZ00001279</w:t>
      </w:r>
    </w:p>
    <w:p w14:paraId="4A649623" w14:textId="77777777" w:rsidR="00525849" w:rsidRPr="00BD5185" w:rsidRDefault="00525849" w:rsidP="00E963A9">
      <w:pPr>
        <w:spacing w:after="0"/>
        <w:jc w:val="both"/>
        <w:rPr>
          <w:rFonts w:ascii="Arial" w:hAnsi="Arial" w:cs="Arial"/>
        </w:rPr>
      </w:pPr>
      <w:r>
        <w:rPr>
          <w:rFonts w:ascii="Arial" w:hAnsi="Arial"/>
        </w:rPr>
        <w:t xml:space="preserve">Acting through: </w:t>
      </w:r>
      <w:r>
        <w:rPr>
          <w:rFonts w:ascii="Arial" w:hAnsi="Arial"/>
        </w:rPr>
        <w:tab/>
      </w:r>
      <w:r>
        <w:rPr>
          <w:rFonts w:ascii="Arial" w:hAnsi="Arial"/>
        </w:rPr>
        <w:tab/>
      </w:r>
      <w:r>
        <w:rPr>
          <w:rFonts w:ascii="Arial" w:hAnsi="Arial"/>
          <w:b/>
          <w:bCs/>
        </w:rPr>
        <w:t>Tomáš Hebelka, MSc</w:t>
      </w:r>
      <w:r>
        <w:rPr>
          <w:rFonts w:ascii="Arial" w:hAnsi="Arial"/>
        </w:rPr>
        <w:t>, Chief Executive Officer</w:t>
      </w:r>
    </w:p>
    <w:p w14:paraId="0FE0A83D" w14:textId="2B7324B0" w:rsidR="00525849" w:rsidRPr="00BD5185" w:rsidRDefault="00525849" w:rsidP="00E963A9">
      <w:pPr>
        <w:autoSpaceDE w:val="0"/>
        <w:autoSpaceDN w:val="0"/>
        <w:adjustRightInd w:val="0"/>
        <w:spacing w:after="0"/>
        <w:jc w:val="both"/>
        <w:rPr>
          <w:rFonts w:ascii="Arial" w:hAnsi="Arial" w:cs="Arial"/>
        </w:rPr>
      </w:pPr>
      <w:r>
        <w:rPr>
          <w:rFonts w:ascii="Arial" w:hAnsi="Arial"/>
        </w:rPr>
        <w:t xml:space="preserve">Bank details: </w:t>
      </w:r>
      <w:r>
        <w:rPr>
          <w:rFonts w:ascii="Arial" w:hAnsi="Arial"/>
        </w:rPr>
        <w:tab/>
      </w:r>
      <w:r w:rsidR="006C42D1">
        <w:rPr>
          <w:rFonts w:ascii="Arial" w:hAnsi="Arial"/>
        </w:rPr>
        <w:tab/>
      </w:r>
      <w:r w:rsidR="006C42D1">
        <w:rPr>
          <w:rFonts w:ascii="Arial" w:hAnsi="Arial"/>
        </w:rPr>
        <w:tab/>
      </w:r>
      <w:r>
        <w:rPr>
          <w:rFonts w:ascii="Arial" w:hAnsi="Arial"/>
        </w:rPr>
        <w:t>UniCredit Bank Czech Republic and Slovakia, a.s.</w:t>
      </w:r>
    </w:p>
    <w:p w14:paraId="38A2F8BD" w14:textId="77777777" w:rsidR="00525849" w:rsidRPr="00BD5185" w:rsidRDefault="00525849" w:rsidP="00E963A9">
      <w:pPr>
        <w:suppressAutoHyphens/>
        <w:spacing w:after="0"/>
        <w:jc w:val="both"/>
        <w:rPr>
          <w:rFonts w:ascii="Arial" w:hAnsi="Arial" w:cs="Arial"/>
          <w:color w:val="000000"/>
        </w:rPr>
      </w:pPr>
      <w:r>
        <w:rPr>
          <w:rFonts w:ascii="Arial" w:hAnsi="Arial"/>
          <w:color w:val="000000"/>
        </w:rPr>
        <w:t>Account number:</w:t>
      </w:r>
      <w:r>
        <w:rPr>
          <w:rFonts w:ascii="Arial" w:hAnsi="Arial"/>
          <w:color w:val="000000"/>
        </w:rPr>
        <w:tab/>
      </w:r>
      <w:r>
        <w:rPr>
          <w:rFonts w:ascii="Arial" w:hAnsi="Arial"/>
          <w:color w:val="000000"/>
        </w:rPr>
        <w:tab/>
        <w:t>200210010/2700</w:t>
      </w:r>
    </w:p>
    <w:p w14:paraId="5F2D3690" w14:textId="77777777" w:rsidR="00525849" w:rsidRPr="0002519F" w:rsidRDefault="00525849" w:rsidP="00E963A9">
      <w:pPr>
        <w:autoSpaceDE w:val="0"/>
        <w:autoSpaceDN w:val="0"/>
        <w:adjustRightInd w:val="0"/>
        <w:spacing w:after="0"/>
        <w:rPr>
          <w:rFonts w:ascii="Arial" w:eastAsia="Times New Roman" w:hAnsi="Arial" w:cs="Arial"/>
          <w:noProof w:val="0"/>
          <w:lang w:eastAsia="cs-CZ"/>
        </w:rPr>
      </w:pPr>
    </w:p>
    <w:p w14:paraId="64930C39" w14:textId="77777777" w:rsidR="00525849" w:rsidRPr="0002519F" w:rsidRDefault="00525849" w:rsidP="00E963A9">
      <w:pPr>
        <w:autoSpaceDE w:val="0"/>
        <w:autoSpaceDN w:val="0"/>
        <w:adjustRightInd w:val="0"/>
        <w:spacing w:after="0"/>
        <w:rPr>
          <w:rFonts w:ascii="Arial" w:eastAsia="Times New Roman" w:hAnsi="Arial" w:cs="Arial"/>
          <w:noProof w:val="0"/>
        </w:rPr>
      </w:pPr>
      <w:r>
        <w:rPr>
          <w:rFonts w:ascii="Arial" w:hAnsi="Arial"/>
        </w:rPr>
        <w:t>(hereinafter the “</w:t>
      </w:r>
      <w:r>
        <w:rPr>
          <w:rFonts w:ascii="Arial" w:hAnsi="Arial"/>
          <w:b/>
          <w:bCs/>
        </w:rPr>
        <w:t>Client</w:t>
      </w:r>
      <w:r>
        <w:rPr>
          <w:rFonts w:ascii="Arial" w:hAnsi="Arial"/>
        </w:rPr>
        <w:t>”)</w:t>
      </w:r>
    </w:p>
    <w:p w14:paraId="56485E7E" w14:textId="77777777" w:rsidR="001E256D" w:rsidRDefault="001E256D" w:rsidP="00E963A9">
      <w:pPr>
        <w:keepNext/>
        <w:spacing w:after="0"/>
        <w:jc w:val="center"/>
        <w:outlineLvl w:val="0"/>
        <w:rPr>
          <w:rFonts w:ascii="Arial" w:eastAsia="Times New Roman" w:hAnsi="Arial" w:cs="Arial"/>
          <w:b/>
          <w:bCs/>
          <w:noProof w:val="0"/>
          <w:sz w:val="24"/>
          <w:szCs w:val="24"/>
          <w:lang w:eastAsia="cs-CZ"/>
        </w:rPr>
      </w:pPr>
    </w:p>
    <w:p w14:paraId="796E7829" w14:textId="77777777" w:rsidR="001E256D" w:rsidRPr="009A67F4" w:rsidRDefault="001E256D" w:rsidP="00E963A9">
      <w:pPr>
        <w:keepNext/>
        <w:spacing w:after="0"/>
        <w:outlineLvl w:val="0"/>
        <w:rPr>
          <w:rFonts w:ascii="Arial" w:eastAsia="Times New Roman" w:hAnsi="Arial" w:cs="Arial"/>
          <w:bCs/>
          <w:noProof w:val="0"/>
          <w:szCs w:val="24"/>
        </w:rPr>
      </w:pPr>
      <w:r>
        <w:rPr>
          <w:rFonts w:ascii="Arial" w:hAnsi="Arial"/>
          <w:bCs/>
          <w:szCs w:val="24"/>
        </w:rPr>
        <w:t>and</w:t>
      </w:r>
    </w:p>
    <w:p w14:paraId="1E04BE39" w14:textId="77777777" w:rsidR="001E256D" w:rsidRDefault="001E256D" w:rsidP="00E963A9">
      <w:pPr>
        <w:keepNext/>
        <w:spacing w:after="0"/>
        <w:outlineLvl w:val="0"/>
        <w:rPr>
          <w:rFonts w:ascii="Arial" w:eastAsia="Times New Roman" w:hAnsi="Arial" w:cs="Arial"/>
          <w:bCs/>
          <w:noProof w:val="0"/>
          <w:lang w:eastAsia="cs-CZ"/>
        </w:rPr>
      </w:pPr>
    </w:p>
    <w:p w14:paraId="6FF56E9A" w14:textId="4B35E040" w:rsidR="000D1CD4" w:rsidRPr="000D1CD4" w:rsidRDefault="000D1CD4" w:rsidP="00E963A9">
      <w:pPr>
        <w:spacing w:after="0"/>
        <w:jc w:val="both"/>
        <w:rPr>
          <w:rFonts w:ascii="Arial" w:hAnsi="Arial" w:cs="Arial"/>
          <w:b/>
        </w:rPr>
      </w:pPr>
      <w:r>
        <w:rPr>
          <w:rFonts w:ascii="Arial" w:hAnsi="Arial"/>
          <w:b/>
          <w:highlight w:val="yellow"/>
        </w:rPr>
        <w:t>[</w:t>
      </w:r>
      <w:r w:rsidR="00872E18">
        <w:rPr>
          <w:rFonts w:ascii="Arial" w:hAnsi="Arial"/>
          <w:b/>
          <w:highlight w:val="yellow"/>
        </w:rPr>
        <w:t>the Contractor to add its business name and further identification details</w:t>
      </w:r>
      <w:r>
        <w:rPr>
          <w:rFonts w:ascii="Arial" w:hAnsi="Arial"/>
          <w:b/>
          <w:highlight w:val="yellow"/>
        </w:rPr>
        <w:t>]</w:t>
      </w:r>
    </w:p>
    <w:p w14:paraId="35A0FBEA" w14:textId="77777777" w:rsidR="000D1CD4" w:rsidRPr="000D1CD4" w:rsidRDefault="000D1CD4" w:rsidP="00E963A9">
      <w:pPr>
        <w:spacing w:after="0"/>
        <w:jc w:val="both"/>
        <w:rPr>
          <w:rFonts w:ascii="Arial" w:hAnsi="Arial" w:cs="Arial"/>
          <w:b/>
        </w:rPr>
      </w:pPr>
      <w:r>
        <w:rPr>
          <w:rFonts w:ascii="Arial" w:hAnsi="Arial"/>
        </w:rPr>
        <w:t xml:space="preserve">With its registered office at </w:t>
      </w:r>
      <w:r>
        <w:rPr>
          <w:rFonts w:ascii="Arial" w:hAnsi="Arial"/>
          <w:b/>
          <w:highlight w:val="yellow"/>
        </w:rPr>
        <w:t>[•]</w:t>
      </w:r>
    </w:p>
    <w:p w14:paraId="7BECFE1F" w14:textId="77777777" w:rsidR="00961C7A" w:rsidRPr="00BD5185" w:rsidRDefault="00961C7A" w:rsidP="00E963A9">
      <w:pPr>
        <w:pStyle w:val="Odstavecseseznamem"/>
        <w:spacing w:after="0"/>
        <w:ind w:left="0"/>
        <w:contextualSpacing w:val="0"/>
        <w:jc w:val="both"/>
        <w:rPr>
          <w:rFonts w:ascii="Arial" w:hAnsi="Arial" w:cs="Arial"/>
        </w:rPr>
      </w:pPr>
      <w:r>
        <w:rPr>
          <w:rFonts w:ascii="Arial" w:hAnsi="Arial"/>
        </w:rPr>
        <w:t xml:space="preserve">entered in the Commercial Register maintained by </w:t>
      </w:r>
      <w:r>
        <w:rPr>
          <w:rFonts w:ascii="Arial" w:hAnsi="Arial"/>
          <w:b/>
          <w:highlight w:val="yellow"/>
        </w:rPr>
        <w:t>[•]</w:t>
      </w:r>
      <w:r>
        <w:rPr>
          <w:rFonts w:ascii="Arial" w:hAnsi="Arial"/>
        </w:rPr>
        <w:t xml:space="preserve">, Section </w:t>
      </w:r>
      <w:r>
        <w:rPr>
          <w:rFonts w:ascii="Arial" w:hAnsi="Arial"/>
          <w:b/>
          <w:highlight w:val="yellow"/>
        </w:rPr>
        <w:t>[•]</w:t>
      </w:r>
      <w:r>
        <w:rPr>
          <w:rFonts w:ascii="Arial" w:hAnsi="Arial"/>
        </w:rPr>
        <w:t xml:space="preserve">, File </w:t>
      </w:r>
      <w:r>
        <w:rPr>
          <w:rFonts w:ascii="Arial" w:hAnsi="Arial"/>
          <w:b/>
          <w:highlight w:val="yellow"/>
        </w:rPr>
        <w:t>[•]</w:t>
      </w:r>
    </w:p>
    <w:p w14:paraId="4DDDDB5B" w14:textId="77777777" w:rsidR="000D1CD4" w:rsidRPr="000D1CD4" w:rsidRDefault="000D1CD4" w:rsidP="00E963A9">
      <w:pPr>
        <w:spacing w:after="0"/>
        <w:jc w:val="both"/>
        <w:rPr>
          <w:rFonts w:ascii="Arial" w:hAnsi="Arial" w:cs="Arial"/>
          <w:b/>
        </w:rPr>
      </w:pPr>
      <w:r>
        <w:rPr>
          <w:rFonts w:ascii="Arial" w:hAnsi="Arial"/>
        </w:rPr>
        <w:t>represented by:</w:t>
      </w:r>
      <w:r>
        <w:rPr>
          <w:rFonts w:ascii="Arial" w:hAnsi="Arial"/>
        </w:rPr>
        <w:tab/>
      </w:r>
      <w:r>
        <w:rPr>
          <w:rFonts w:ascii="Arial" w:hAnsi="Arial"/>
          <w:b/>
          <w:highlight w:val="yellow"/>
        </w:rPr>
        <w:t>[•]</w:t>
      </w:r>
    </w:p>
    <w:p w14:paraId="533501B5" w14:textId="77777777" w:rsidR="000D1CD4" w:rsidRPr="000D1CD4" w:rsidRDefault="000D1CD4" w:rsidP="00E963A9">
      <w:pPr>
        <w:spacing w:after="0"/>
        <w:jc w:val="both"/>
        <w:rPr>
          <w:rFonts w:ascii="Arial" w:hAnsi="Arial" w:cs="Arial"/>
          <w:b/>
        </w:rPr>
      </w:pPr>
      <w:r>
        <w:rPr>
          <w:rFonts w:ascii="Arial" w:hAnsi="Arial"/>
        </w:rPr>
        <w:t>Business ID:</w:t>
      </w:r>
      <w:r>
        <w:rPr>
          <w:rFonts w:ascii="Arial" w:hAnsi="Arial"/>
        </w:rPr>
        <w:tab/>
      </w:r>
      <w:r>
        <w:rPr>
          <w:rFonts w:ascii="Arial" w:hAnsi="Arial"/>
        </w:rPr>
        <w:tab/>
      </w:r>
      <w:r>
        <w:rPr>
          <w:rFonts w:ascii="Arial" w:hAnsi="Arial"/>
          <w:b/>
          <w:highlight w:val="yellow"/>
        </w:rPr>
        <w:t>[•]</w:t>
      </w:r>
    </w:p>
    <w:p w14:paraId="338F59D1" w14:textId="37089C11" w:rsidR="000D1CD4" w:rsidRPr="000D1CD4" w:rsidRDefault="000D1CD4" w:rsidP="00E963A9">
      <w:pPr>
        <w:spacing w:after="0"/>
        <w:jc w:val="both"/>
        <w:rPr>
          <w:rFonts w:ascii="Arial" w:hAnsi="Arial" w:cs="Arial"/>
          <w:b/>
        </w:rPr>
      </w:pPr>
      <w:r>
        <w:rPr>
          <w:rFonts w:ascii="Arial" w:hAnsi="Arial"/>
        </w:rPr>
        <w:t>Tax registration No.:</w:t>
      </w:r>
      <w:r>
        <w:rPr>
          <w:rFonts w:ascii="Arial" w:hAnsi="Arial"/>
        </w:rPr>
        <w:tab/>
      </w:r>
      <w:r>
        <w:rPr>
          <w:rFonts w:ascii="Arial" w:hAnsi="Arial"/>
          <w:b/>
          <w:highlight w:val="yellow"/>
        </w:rPr>
        <w:t>[•]</w:t>
      </w:r>
    </w:p>
    <w:p w14:paraId="1D757155" w14:textId="7B5337D2" w:rsidR="000D1CD4" w:rsidRPr="000D1CD4" w:rsidRDefault="000D1CD4" w:rsidP="00E963A9">
      <w:pPr>
        <w:spacing w:after="0"/>
        <w:jc w:val="both"/>
        <w:rPr>
          <w:rFonts w:ascii="Arial" w:hAnsi="Arial" w:cs="Arial"/>
          <w:b/>
        </w:rPr>
      </w:pPr>
      <w:r>
        <w:rPr>
          <w:rFonts w:ascii="Arial" w:hAnsi="Arial"/>
        </w:rPr>
        <w:t>Bank details:</w:t>
      </w:r>
      <w:r w:rsidR="006C42D1">
        <w:rPr>
          <w:rFonts w:ascii="Arial" w:hAnsi="Arial"/>
        </w:rPr>
        <w:tab/>
      </w:r>
      <w:r>
        <w:rPr>
          <w:rFonts w:ascii="Arial" w:hAnsi="Arial"/>
        </w:rPr>
        <w:tab/>
      </w:r>
      <w:r>
        <w:rPr>
          <w:rFonts w:ascii="Arial" w:hAnsi="Arial"/>
          <w:b/>
          <w:highlight w:val="yellow"/>
        </w:rPr>
        <w:t>[•]</w:t>
      </w:r>
    </w:p>
    <w:p w14:paraId="3D898B84" w14:textId="77777777" w:rsidR="000D1CD4" w:rsidRPr="000D1CD4" w:rsidRDefault="000D1CD4" w:rsidP="00E963A9">
      <w:pPr>
        <w:spacing w:after="0"/>
        <w:jc w:val="both"/>
        <w:rPr>
          <w:rFonts w:ascii="Arial" w:hAnsi="Arial" w:cs="Arial"/>
          <w:b/>
        </w:rPr>
      </w:pPr>
      <w:r>
        <w:rPr>
          <w:rFonts w:ascii="Arial" w:hAnsi="Arial"/>
        </w:rPr>
        <w:t>Account number:</w:t>
      </w:r>
      <w:r>
        <w:rPr>
          <w:rFonts w:ascii="Arial" w:hAnsi="Arial"/>
        </w:rPr>
        <w:tab/>
      </w:r>
      <w:r>
        <w:rPr>
          <w:rFonts w:ascii="Arial" w:hAnsi="Arial"/>
          <w:b/>
          <w:highlight w:val="yellow"/>
        </w:rPr>
        <w:t>[•]</w:t>
      </w:r>
    </w:p>
    <w:p w14:paraId="60BA2549" w14:textId="429162DC" w:rsidR="000D1CD4" w:rsidRPr="000D1CD4" w:rsidRDefault="000D1CD4" w:rsidP="00E963A9">
      <w:pPr>
        <w:spacing w:after="0"/>
        <w:jc w:val="both"/>
        <w:rPr>
          <w:rFonts w:ascii="Arial" w:hAnsi="Arial" w:cs="Arial"/>
          <w:b/>
        </w:rPr>
      </w:pPr>
      <w:r>
        <w:rPr>
          <w:rFonts w:ascii="Arial" w:hAnsi="Arial"/>
        </w:rPr>
        <w:t>IBAN:</w:t>
      </w:r>
      <w:r>
        <w:rPr>
          <w:rFonts w:ascii="Arial" w:hAnsi="Arial"/>
        </w:rPr>
        <w:tab/>
      </w:r>
      <w:r w:rsidR="006C42D1">
        <w:rPr>
          <w:rFonts w:ascii="Arial" w:hAnsi="Arial"/>
        </w:rPr>
        <w:tab/>
      </w:r>
      <w:r>
        <w:rPr>
          <w:rFonts w:ascii="Arial" w:hAnsi="Arial"/>
        </w:rPr>
        <w:tab/>
      </w:r>
      <w:r>
        <w:rPr>
          <w:rFonts w:ascii="Arial" w:hAnsi="Arial"/>
          <w:b/>
          <w:highlight w:val="yellow"/>
        </w:rPr>
        <w:t>[•]</w:t>
      </w:r>
    </w:p>
    <w:p w14:paraId="603555A8" w14:textId="5E8A573B" w:rsidR="001E256D" w:rsidRPr="0002519F" w:rsidRDefault="000D1CD4" w:rsidP="00E963A9">
      <w:pPr>
        <w:spacing w:after="0"/>
        <w:jc w:val="both"/>
        <w:rPr>
          <w:rFonts w:ascii="Arial" w:eastAsia="Times New Roman" w:hAnsi="Arial" w:cs="Arial"/>
          <w:noProof w:val="0"/>
        </w:rPr>
      </w:pPr>
      <w:r>
        <w:rPr>
          <w:rFonts w:ascii="Arial" w:hAnsi="Arial"/>
        </w:rPr>
        <w:t>SWIFT:</w:t>
      </w:r>
      <w:r w:rsidR="006C42D1">
        <w:rPr>
          <w:rFonts w:ascii="Arial" w:hAnsi="Arial"/>
        </w:rPr>
        <w:tab/>
      </w:r>
      <w:r>
        <w:rPr>
          <w:rFonts w:ascii="Arial" w:hAnsi="Arial"/>
        </w:rPr>
        <w:tab/>
      </w:r>
      <w:r>
        <w:rPr>
          <w:rFonts w:ascii="Arial" w:hAnsi="Arial"/>
          <w:b/>
          <w:highlight w:val="yellow"/>
        </w:rPr>
        <w:t>[•]</w:t>
      </w:r>
    </w:p>
    <w:p w14:paraId="7923FCB2" w14:textId="77777777" w:rsidR="000D1CD4" w:rsidRDefault="000D1CD4" w:rsidP="00E963A9">
      <w:pPr>
        <w:spacing w:after="0"/>
        <w:rPr>
          <w:rFonts w:ascii="Arial" w:eastAsia="Times New Roman" w:hAnsi="Arial" w:cs="Arial"/>
          <w:noProof w:val="0"/>
          <w:lang w:eastAsia="cs-CZ"/>
        </w:rPr>
      </w:pPr>
    </w:p>
    <w:p w14:paraId="74A243BA" w14:textId="77777777" w:rsidR="001E256D" w:rsidRPr="0002519F" w:rsidRDefault="001E256D" w:rsidP="00E963A9">
      <w:pPr>
        <w:spacing w:after="0"/>
        <w:rPr>
          <w:rFonts w:ascii="Arial" w:eastAsia="Times New Roman" w:hAnsi="Arial" w:cs="Arial"/>
          <w:noProof w:val="0"/>
        </w:rPr>
      </w:pPr>
      <w:r>
        <w:rPr>
          <w:rFonts w:ascii="Arial" w:hAnsi="Arial"/>
        </w:rPr>
        <w:t>(hereinafter referred to as the “</w:t>
      </w:r>
      <w:r>
        <w:rPr>
          <w:rFonts w:ascii="Arial" w:hAnsi="Arial"/>
          <w:b/>
          <w:bCs/>
        </w:rPr>
        <w:t>Contractor</w:t>
      </w:r>
      <w:r>
        <w:rPr>
          <w:rFonts w:ascii="Arial" w:hAnsi="Arial"/>
        </w:rPr>
        <w:t>”)</w:t>
      </w:r>
    </w:p>
    <w:p w14:paraId="100D3B92" w14:textId="77777777" w:rsidR="001E256D" w:rsidRPr="0002519F" w:rsidRDefault="001E256D" w:rsidP="00E963A9">
      <w:pPr>
        <w:spacing w:before="24" w:after="0"/>
        <w:rPr>
          <w:rFonts w:ascii="Arial" w:eastAsia="Times New Roman" w:hAnsi="Arial" w:cs="Arial"/>
          <w:noProof w:val="0"/>
          <w:lang w:eastAsia="cs-CZ"/>
        </w:rPr>
      </w:pPr>
    </w:p>
    <w:p w14:paraId="66B31366" w14:textId="77777777" w:rsidR="009A67F4" w:rsidRDefault="009A67F4" w:rsidP="00E963A9">
      <w:pPr>
        <w:spacing w:after="0"/>
        <w:rPr>
          <w:rFonts w:ascii="Arial" w:eastAsia="Times New Roman" w:hAnsi="Arial" w:cs="Arial"/>
          <w:bCs/>
          <w:noProof w:val="0"/>
          <w:lang w:eastAsia="cs-CZ"/>
        </w:rPr>
      </w:pPr>
    </w:p>
    <w:p w14:paraId="7EFC1534" w14:textId="77777777" w:rsidR="001E256D" w:rsidRPr="00733841" w:rsidRDefault="0056422D" w:rsidP="00E963A9">
      <w:pPr>
        <w:spacing w:after="0"/>
        <w:rPr>
          <w:rFonts w:ascii="Times New Roman" w:eastAsia="Times New Roman" w:hAnsi="Times New Roman"/>
          <w:noProof w:val="0"/>
        </w:rPr>
      </w:pPr>
      <w:r>
        <w:rPr>
          <w:rFonts w:ascii="Arial" w:hAnsi="Arial"/>
          <w:bCs/>
        </w:rPr>
        <w:t>(the “Client” and the “Contractor” are hereinafter collectively referred to as the “Parties”)</w:t>
      </w:r>
    </w:p>
    <w:p w14:paraId="0369D83E" w14:textId="77777777" w:rsidR="001E256D" w:rsidRPr="0002519F" w:rsidRDefault="001E256D" w:rsidP="00E963A9">
      <w:pPr>
        <w:spacing w:after="0"/>
        <w:rPr>
          <w:rFonts w:ascii="Times New Roman" w:eastAsia="Times New Roman" w:hAnsi="Times New Roman"/>
          <w:noProof w:val="0"/>
          <w:sz w:val="20"/>
          <w:szCs w:val="20"/>
          <w:lang w:eastAsia="cs-CZ"/>
        </w:rPr>
      </w:pPr>
    </w:p>
    <w:p w14:paraId="3258F844" w14:textId="77777777" w:rsidR="008603C0" w:rsidRPr="009D28EA"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INTRODUCTORY PROVISIONS</w:t>
      </w:r>
    </w:p>
    <w:p w14:paraId="1A391116" w14:textId="5877C7D5" w:rsidR="008603C0" w:rsidRDefault="008603C0" w:rsidP="001F6CBE">
      <w:pPr>
        <w:pStyle w:val="Kapitola1"/>
        <w:spacing w:line="276" w:lineRule="auto"/>
        <w:rPr>
          <w:rFonts w:ascii="Arial" w:hAnsi="Arial" w:cs="Arial"/>
          <w:color w:val="000000"/>
          <w:sz w:val="22"/>
          <w:szCs w:val="22"/>
        </w:rPr>
      </w:pPr>
      <w:bookmarkStart w:id="1" w:name="_Ref263769941"/>
      <w:r>
        <w:rPr>
          <w:rFonts w:ascii="Arial" w:hAnsi="Arial"/>
          <w:sz w:val="22"/>
          <w:szCs w:val="22"/>
        </w:rPr>
        <w:t xml:space="preserve">This Framework Agreement is entered into based on the outcome of the over-limit public contract procedure </w:t>
      </w:r>
      <w:r w:rsidR="009E7069">
        <w:rPr>
          <w:rFonts w:ascii="Arial" w:hAnsi="Arial"/>
          <w:sz w:val="22"/>
          <w:szCs w:val="22"/>
        </w:rPr>
        <w:t xml:space="preserve">in accordance with </w:t>
      </w:r>
      <w:r w:rsidR="00B1102C">
        <w:rPr>
          <w:rFonts w:ascii="Arial" w:hAnsi="Arial"/>
          <w:sz w:val="22"/>
          <w:szCs w:val="22"/>
        </w:rPr>
        <w:t>PPA</w:t>
      </w:r>
      <w:r w:rsidR="009E7069">
        <w:rPr>
          <w:rFonts w:ascii="Arial" w:hAnsi="Arial"/>
          <w:sz w:val="22"/>
          <w:szCs w:val="22"/>
        </w:rPr>
        <w:t xml:space="preserve"> </w:t>
      </w:r>
      <w:r>
        <w:rPr>
          <w:rFonts w:ascii="Arial" w:hAnsi="Arial"/>
          <w:sz w:val="22"/>
          <w:szCs w:val="22"/>
        </w:rPr>
        <w:t xml:space="preserve">titled </w:t>
      </w:r>
      <w:r>
        <w:rPr>
          <w:rFonts w:ascii="Arial" w:hAnsi="Arial"/>
          <w:b/>
          <w:i/>
          <w:sz w:val="22"/>
          <w:szCs w:val="22"/>
        </w:rPr>
        <w:t xml:space="preserve">“Supplies of security printing paper, security printing paper with a holographic stripe applied and thermal paper with a holographic stripe applied - Part </w:t>
      </w:r>
      <w:r w:rsidR="00C27B4E">
        <w:rPr>
          <w:rFonts w:ascii="Arial" w:hAnsi="Arial"/>
          <w:b/>
          <w:i/>
          <w:sz w:val="22"/>
          <w:szCs w:val="22"/>
        </w:rPr>
        <w:t>B</w:t>
      </w:r>
      <w:r>
        <w:rPr>
          <w:rFonts w:ascii="Arial" w:hAnsi="Arial"/>
          <w:b/>
          <w:i/>
          <w:sz w:val="22"/>
          <w:szCs w:val="22"/>
        </w:rPr>
        <w:t>):</w:t>
      </w:r>
      <w:r>
        <w:rPr>
          <w:rFonts w:ascii="Arial" w:hAnsi="Arial"/>
          <w:b/>
          <w:i/>
          <w:color w:val="000000"/>
          <w:sz w:val="22"/>
          <w:szCs w:val="22"/>
        </w:rPr>
        <w:t xml:space="preserve"> </w:t>
      </w:r>
      <w:r>
        <w:rPr>
          <w:rFonts w:ascii="Arial" w:hAnsi="Arial"/>
          <w:b/>
          <w:i/>
          <w:sz w:val="22"/>
          <w:szCs w:val="22"/>
        </w:rPr>
        <w:t>Supplies of security printing paper</w:t>
      </w:r>
      <w:r w:rsidR="00C27B4E">
        <w:rPr>
          <w:rFonts w:ascii="Arial" w:hAnsi="Arial"/>
          <w:b/>
          <w:i/>
          <w:sz w:val="22"/>
          <w:szCs w:val="22"/>
        </w:rPr>
        <w:t xml:space="preserve"> with a holographic stripe applied</w:t>
      </w:r>
      <w:r>
        <w:rPr>
          <w:rFonts w:ascii="Arial" w:hAnsi="Arial"/>
          <w:b/>
          <w:i/>
          <w:sz w:val="22"/>
          <w:szCs w:val="22"/>
        </w:rPr>
        <w:t>”</w:t>
      </w:r>
      <w:r>
        <w:rPr>
          <w:rFonts w:ascii="Arial" w:hAnsi="Arial"/>
          <w:sz w:val="22"/>
          <w:szCs w:val="22"/>
        </w:rPr>
        <w:t xml:space="preserve"> (hereinafter referred to as the "</w:t>
      </w:r>
      <w:r>
        <w:rPr>
          <w:rFonts w:ascii="Arial" w:hAnsi="Arial"/>
          <w:b/>
          <w:bCs/>
          <w:sz w:val="22"/>
          <w:szCs w:val="22"/>
        </w:rPr>
        <w:t>Tender Procedure</w:t>
      </w:r>
      <w:r>
        <w:rPr>
          <w:rFonts w:ascii="Arial" w:hAnsi="Arial"/>
          <w:sz w:val="22"/>
          <w:szCs w:val="22"/>
        </w:rPr>
        <w:t>”) with the Contractor that meets any and all tender conditions, and the tender of which was selected as economically the most advantageous.</w:t>
      </w:r>
      <w:r>
        <w:rPr>
          <w:rFonts w:ascii="Arial" w:hAnsi="Arial"/>
          <w:color w:val="000000"/>
          <w:sz w:val="22"/>
          <w:szCs w:val="22"/>
        </w:rPr>
        <w:t xml:space="preserve"> </w:t>
      </w:r>
      <w:r>
        <w:rPr>
          <w:rFonts w:ascii="Arial" w:hAnsi="Arial"/>
          <w:sz w:val="22"/>
          <w:szCs w:val="22"/>
        </w:rPr>
        <w:t xml:space="preserve">Further, </w:t>
      </w:r>
      <w:r>
        <w:rPr>
          <w:rFonts w:ascii="Arial" w:hAnsi="Arial"/>
          <w:color w:val="000000"/>
          <w:sz w:val="22"/>
          <w:szCs w:val="22"/>
        </w:rPr>
        <w:t xml:space="preserve">this Framework Agreement was based on the Contractor’s tender filed under the Tender Procedure on </w:t>
      </w:r>
      <w:r w:rsidR="00103335">
        <w:rPr>
          <w:rFonts w:ascii="Arial" w:hAnsi="Arial"/>
          <w:b/>
          <w:sz w:val="22"/>
          <w:szCs w:val="22"/>
          <w:highlight w:val="yellow"/>
        </w:rPr>
        <w:t xml:space="preserve">[the Contractor to add its </w:t>
      </w:r>
      <w:r w:rsidR="00B55E21">
        <w:rPr>
          <w:rFonts w:ascii="Arial" w:hAnsi="Arial"/>
          <w:b/>
          <w:sz w:val="22"/>
          <w:szCs w:val="22"/>
          <w:highlight w:val="yellow"/>
        </w:rPr>
        <w:t>t</w:t>
      </w:r>
      <w:r>
        <w:rPr>
          <w:rFonts w:ascii="Arial" w:hAnsi="Arial"/>
          <w:b/>
          <w:sz w:val="22"/>
          <w:szCs w:val="22"/>
          <w:highlight w:val="yellow"/>
        </w:rPr>
        <w:t>ender submission date]</w:t>
      </w:r>
      <w:r>
        <w:rPr>
          <w:rFonts w:ascii="Arial" w:hAnsi="Arial"/>
          <w:color w:val="000000"/>
          <w:sz w:val="22"/>
          <w:szCs w:val="22"/>
        </w:rPr>
        <w:t>, the content of which is known to the Parties (hereinafter referred to as the “</w:t>
      </w:r>
      <w:r>
        <w:rPr>
          <w:rFonts w:ascii="Arial" w:hAnsi="Arial"/>
          <w:b/>
          <w:bCs/>
          <w:color w:val="000000"/>
          <w:sz w:val="22"/>
          <w:szCs w:val="22"/>
        </w:rPr>
        <w:t>tender</w:t>
      </w:r>
      <w:r>
        <w:rPr>
          <w:rFonts w:ascii="Arial" w:hAnsi="Arial"/>
          <w:color w:val="000000"/>
          <w:sz w:val="22"/>
          <w:szCs w:val="22"/>
        </w:rPr>
        <w:t>”).</w:t>
      </w:r>
    </w:p>
    <w:bookmarkEnd w:id="1"/>
    <w:p w14:paraId="1A513E4E" w14:textId="47B12B09" w:rsidR="008603C0"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When interpreting this Framework Agreement, the Parties shall take account of the tender terms and conditions and the purpose of the subject</w:t>
      </w:r>
      <w:r w:rsidR="00590804">
        <w:rPr>
          <w:rFonts w:ascii="Arial" w:hAnsi="Arial"/>
          <w:color w:val="000000"/>
          <w:sz w:val="22"/>
          <w:szCs w:val="22"/>
        </w:rPr>
        <w:t xml:space="preserve"> of</w:t>
      </w:r>
      <w:r>
        <w:rPr>
          <w:rFonts w:ascii="Arial" w:hAnsi="Arial"/>
          <w:color w:val="000000"/>
          <w:sz w:val="22"/>
          <w:szCs w:val="22"/>
        </w:rPr>
        <w:t xml:space="preserve"> </w:t>
      </w:r>
      <w:r w:rsidR="00590804">
        <w:rPr>
          <w:rFonts w:ascii="Arial" w:hAnsi="Arial"/>
          <w:color w:val="000000"/>
          <w:sz w:val="22"/>
          <w:szCs w:val="22"/>
        </w:rPr>
        <w:t>T</w:t>
      </w:r>
      <w:r>
        <w:rPr>
          <w:rFonts w:ascii="Arial" w:hAnsi="Arial"/>
          <w:color w:val="000000"/>
          <w:sz w:val="22"/>
          <w:szCs w:val="22"/>
        </w:rPr>
        <w:t>ender</w:t>
      </w:r>
      <w:r w:rsidR="00590804">
        <w:rPr>
          <w:rFonts w:ascii="Arial" w:hAnsi="Arial"/>
          <w:color w:val="000000"/>
          <w:sz w:val="22"/>
          <w:szCs w:val="22"/>
        </w:rPr>
        <w:t xml:space="preserve"> </w:t>
      </w:r>
      <w:r w:rsidR="004B0B20">
        <w:rPr>
          <w:rFonts w:ascii="Arial" w:hAnsi="Arial"/>
          <w:color w:val="000000"/>
          <w:sz w:val="22"/>
          <w:szCs w:val="22"/>
        </w:rPr>
        <w:t>P</w:t>
      </w:r>
      <w:r w:rsidR="00590804">
        <w:rPr>
          <w:rFonts w:ascii="Arial" w:hAnsi="Arial"/>
          <w:color w:val="000000"/>
          <w:sz w:val="22"/>
          <w:szCs w:val="22"/>
        </w:rPr>
        <w:t>rocedure</w:t>
      </w:r>
      <w:r>
        <w:rPr>
          <w:rFonts w:ascii="Arial" w:hAnsi="Arial"/>
          <w:color w:val="000000"/>
          <w:sz w:val="22"/>
          <w:szCs w:val="22"/>
        </w:rPr>
        <w:t>. The provisions of laws and regulations on interpretation of legal conduct are not affected by this.</w:t>
      </w:r>
    </w:p>
    <w:p w14:paraId="39CFEA7D" w14:textId="4D2FE095" w:rsidR="001E256D" w:rsidRPr="00C27B4E"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 xml:space="preserve">The Framework Agreement regulates the method for conclusion of individual </w:t>
      </w:r>
      <w:r w:rsidR="00590804">
        <w:rPr>
          <w:rFonts w:ascii="Arial" w:hAnsi="Arial"/>
          <w:color w:val="000000"/>
          <w:sz w:val="22"/>
          <w:szCs w:val="22"/>
        </w:rPr>
        <w:t>partial contracts</w:t>
      </w:r>
      <w:r>
        <w:rPr>
          <w:rFonts w:ascii="Arial" w:hAnsi="Arial"/>
          <w:color w:val="000000"/>
          <w:sz w:val="22"/>
          <w:szCs w:val="22"/>
        </w:rPr>
        <w:t xml:space="preserve">, terms and conditions for execution of the individual supplies by the Contractor, as well as other rights and obligations of the Parties </w:t>
      </w:r>
      <w:r w:rsidRPr="00C27B4E">
        <w:rPr>
          <w:rFonts w:ascii="Arial" w:hAnsi="Arial" w:cs="Arial"/>
          <w:color w:val="000000"/>
          <w:sz w:val="22"/>
          <w:szCs w:val="22"/>
        </w:rPr>
        <w:t>related to the realisation of the subject hereof.</w:t>
      </w:r>
    </w:p>
    <w:p w14:paraId="78638111" w14:textId="0BB0A038" w:rsidR="00961C7A" w:rsidRPr="00C27B4E" w:rsidRDefault="00961C7A" w:rsidP="00C27B4E">
      <w:pPr>
        <w:pStyle w:val="Kapitola1"/>
        <w:rPr>
          <w:rFonts w:ascii="Arial" w:hAnsi="Arial" w:cs="Arial"/>
        </w:rPr>
      </w:pPr>
      <w:r w:rsidRPr="00C27B4E">
        <w:rPr>
          <w:rFonts w:ascii="Arial" w:hAnsi="Arial" w:cs="Arial"/>
        </w:rPr>
        <w:t xml:space="preserve">The purpose of this Framework Agreement is to secure the supplies of security printing paper </w:t>
      </w:r>
      <w:r w:rsidR="00C27B4E" w:rsidRPr="00C27B4E">
        <w:rPr>
          <w:rFonts w:ascii="Arial" w:hAnsi="Arial" w:cs="Arial"/>
          <w:sz w:val="22"/>
          <w:szCs w:val="22"/>
        </w:rPr>
        <w:t xml:space="preserve">with a holographic stripe applied </w:t>
      </w:r>
      <w:r w:rsidRPr="00C27B4E">
        <w:rPr>
          <w:rFonts w:ascii="Arial" w:hAnsi="Arial" w:cs="Arial"/>
        </w:rPr>
        <w:t>in line with the Client’s needs.</w:t>
      </w:r>
    </w:p>
    <w:p w14:paraId="1C5B6A34" w14:textId="77777777" w:rsidR="001E256D" w:rsidRPr="009D28EA" w:rsidRDefault="001E256D" w:rsidP="00E963A9">
      <w:pPr>
        <w:keepNext/>
        <w:spacing w:after="0"/>
        <w:jc w:val="center"/>
        <w:outlineLvl w:val="0"/>
        <w:rPr>
          <w:rFonts w:ascii="Arial Black" w:eastAsia="Times New Roman" w:hAnsi="Arial Black" w:cs="Arial"/>
          <w:b/>
          <w:bCs/>
          <w:noProof w:val="0"/>
          <w:lang w:eastAsia="cs-CZ"/>
        </w:rPr>
      </w:pPr>
    </w:p>
    <w:p w14:paraId="7A061EA2" w14:textId="77777777" w:rsidR="001E256D" w:rsidRPr="009D28EA" w:rsidRDefault="001E256D" w:rsidP="00E963A9">
      <w:pPr>
        <w:pStyle w:val="Odstavecseseznamem"/>
        <w:keepNext/>
        <w:numPr>
          <w:ilvl w:val="0"/>
          <w:numId w:val="3"/>
        </w:numPr>
        <w:spacing w:after="120"/>
        <w:ind w:left="1066" w:hanging="357"/>
        <w:jc w:val="center"/>
        <w:outlineLvl w:val="0"/>
        <w:rPr>
          <w:rFonts w:ascii="Arial Black" w:eastAsia="Times New Roman" w:hAnsi="Arial Black" w:cs="Arial"/>
          <w:b/>
          <w:bCs/>
          <w:noProof w:val="0"/>
          <w:sz w:val="24"/>
          <w:szCs w:val="24"/>
        </w:rPr>
      </w:pPr>
      <w:r>
        <w:rPr>
          <w:rFonts w:ascii="Arial Black" w:hAnsi="Arial Black"/>
          <w:b/>
          <w:bCs/>
          <w:sz w:val="24"/>
          <w:szCs w:val="24"/>
        </w:rPr>
        <w:t>SUBJECT OF THE FRAMEWORK AGREEMENT</w:t>
      </w:r>
    </w:p>
    <w:p w14:paraId="57D23392" w14:textId="574E2545" w:rsidR="008E31D1" w:rsidRPr="00C27B4E" w:rsidRDefault="00355725" w:rsidP="00C27B4E">
      <w:pPr>
        <w:numPr>
          <w:ilvl w:val="1"/>
          <w:numId w:val="4"/>
        </w:numPr>
        <w:spacing w:after="120"/>
        <w:jc w:val="both"/>
        <w:rPr>
          <w:rFonts w:ascii="Arial" w:hAnsi="Arial"/>
          <w:b/>
        </w:rPr>
      </w:pPr>
      <w:bookmarkStart w:id="2" w:name="_Ref283988611"/>
      <w:r>
        <w:rPr>
          <w:rFonts w:ascii="Arial" w:hAnsi="Arial"/>
        </w:rPr>
        <w:t xml:space="preserve">The subject of this Framework Agreement is the Contractor’s obligation to supply to the Client, according to its current needs, </w:t>
      </w:r>
      <w:bookmarkEnd w:id="2"/>
      <w:r>
        <w:rPr>
          <w:rFonts w:ascii="Arial" w:hAnsi="Arial"/>
          <w:b/>
        </w:rPr>
        <w:t xml:space="preserve">security printing paper </w:t>
      </w:r>
      <w:r>
        <w:rPr>
          <w:rFonts w:ascii="Arial" w:hAnsi="Arial"/>
        </w:rPr>
        <w:t>(hereinafter referred to as the “</w:t>
      </w:r>
      <w:r>
        <w:rPr>
          <w:rFonts w:ascii="Arial" w:hAnsi="Arial"/>
          <w:b/>
          <w:bCs/>
        </w:rPr>
        <w:t>Goods</w:t>
      </w:r>
      <w:r>
        <w:rPr>
          <w:rFonts w:ascii="Arial" w:hAnsi="Arial"/>
        </w:rPr>
        <w:t xml:space="preserve">”), </w:t>
      </w:r>
      <w:r>
        <w:rPr>
          <w:rFonts w:ascii="Arial" w:hAnsi="Arial"/>
          <w:b/>
        </w:rPr>
        <w:t xml:space="preserve">including potential production </w:t>
      </w:r>
      <w:r w:rsidR="00C27B4E">
        <w:rPr>
          <w:rFonts w:ascii="Arial" w:hAnsi="Arial"/>
          <w:b/>
        </w:rPr>
        <w:t xml:space="preserve">of </w:t>
      </w:r>
      <w:r w:rsidR="00C27B4E" w:rsidRPr="00C27B4E">
        <w:rPr>
          <w:rFonts w:ascii="Arial" w:hAnsi="Arial"/>
          <w:b/>
        </w:rPr>
        <w:t xml:space="preserve">print templates for embossing the original hologram </w:t>
      </w:r>
      <w:r w:rsidR="00C27B4E" w:rsidRPr="00C27B4E">
        <w:rPr>
          <w:rFonts w:ascii="Arial" w:hAnsi="Arial"/>
        </w:rPr>
        <w:t>(hereinafter reffered to as the “</w:t>
      </w:r>
      <w:r w:rsidR="00B05DE1">
        <w:rPr>
          <w:rFonts w:ascii="Arial" w:hAnsi="Arial"/>
          <w:b/>
        </w:rPr>
        <w:t>Master</w:t>
      </w:r>
      <w:r w:rsidR="00C27B4E" w:rsidRPr="00C27B4E">
        <w:rPr>
          <w:rFonts w:ascii="Arial" w:hAnsi="Arial"/>
        </w:rPr>
        <w:t>”)</w:t>
      </w:r>
      <w:r w:rsidR="00C27B4E" w:rsidRPr="00C27B4E">
        <w:rPr>
          <w:rFonts w:ascii="Arial" w:hAnsi="Arial"/>
          <w:b/>
        </w:rPr>
        <w:t xml:space="preserve"> or production </w:t>
      </w:r>
      <w:r w:rsidRPr="00C27B4E">
        <w:rPr>
          <w:rFonts w:ascii="Arial" w:hAnsi="Arial"/>
          <w:b/>
        </w:rPr>
        <w:t xml:space="preserve">of wire for original watermark impressing </w:t>
      </w:r>
      <w:r w:rsidRPr="00C27B4E">
        <w:rPr>
          <w:rFonts w:ascii="Arial" w:hAnsi="Arial"/>
        </w:rPr>
        <w:t>(hereinafter referred to as the “</w:t>
      </w:r>
      <w:r w:rsidR="00B05DE1">
        <w:rPr>
          <w:rFonts w:ascii="Arial" w:hAnsi="Arial"/>
          <w:b/>
          <w:bCs/>
        </w:rPr>
        <w:t>Dandy Roll</w:t>
      </w:r>
      <w:r w:rsidRPr="00C27B4E">
        <w:rPr>
          <w:rFonts w:ascii="Arial" w:hAnsi="Arial"/>
        </w:rPr>
        <w:t xml:space="preserve">”) according to the technical specification contained in </w:t>
      </w:r>
      <w:r w:rsidRPr="00C27B4E">
        <w:rPr>
          <w:rFonts w:ascii="Arial" w:hAnsi="Arial"/>
          <w:b/>
        </w:rPr>
        <w:t>Annex 1</w:t>
      </w:r>
      <w:r w:rsidRPr="00C27B4E">
        <w:rPr>
          <w:rFonts w:ascii="Arial" w:hAnsi="Arial"/>
        </w:rPr>
        <w:t xml:space="preserve"> to this Framework Agreement, and to enable the Client to acquire the </w:t>
      </w:r>
      <w:r w:rsidR="004F4BF1" w:rsidRPr="00C27B4E">
        <w:rPr>
          <w:rFonts w:ascii="Arial" w:hAnsi="Arial"/>
        </w:rPr>
        <w:t>ownership</w:t>
      </w:r>
      <w:r w:rsidR="00590804" w:rsidRPr="00C27B4E">
        <w:rPr>
          <w:rFonts w:ascii="Arial" w:hAnsi="Arial"/>
        </w:rPr>
        <w:t xml:space="preserve"> </w:t>
      </w:r>
      <w:r w:rsidRPr="00C27B4E">
        <w:rPr>
          <w:rFonts w:ascii="Arial" w:hAnsi="Arial"/>
        </w:rPr>
        <w:t xml:space="preserve">title to the supplied Goods and </w:t>
      </w:r>
      <w:r w:rsidR="004F4BF1" w:rsidRPr="00C27B4E">
        <w:rPr>
          <w:rFonts w:ascii="Arial" w:hAnsi="Arial"/>
        </w:rPr>
        <w:t>ownership</w:t>
      </w:r>
      <w:r w:rsidR="00590804" w:rsidRPr="00C27B4E">
        <w:rPr>
          <w:rFonts w:ascii="Arial" w:hAnsi="Arial"/>
        </w:rPr>
        <w:t xml:space="preserve"> rights </w:t>
      </w:r>
      <w:r w:rsidRPr="00C27B4E">
        <w:rPr>
          <w:rFonts w:ascii="Arial" w:hAnsi="Arial"/>
        </w:rPr>
        <w:t xml:space="preserve">and license to the </w:t>
      </w:r>
      <w:r w:rsidR="00B05DE1">
        <w:rPr>
          <w:rFonts w:ascii="Arial" w:hAnsi="Arial"/>
        </w:rPr>
        <w:t>Master</w:t>
      </w:r>
      <w:r w:rsidR="00C27B4E">
        <w:rPr>
          <w:rFonts w:ascii="Arial" w:hAnsi="Arial"/>
        </w:rPr>
        <w:t xml:space="preserve"> or the </w:t>
      </w:r>
      <w:r w:rsidR="00B05DE1">
        <w:rPr>
          <w:rFonts w:ascii="Arial" w:hAnsi="Arial"/>
        </w:rPr>
        <w:t>Dandy Roll</w:t>
      </w:r>
      <w:r w:rsidRPr="00C27B4E">
        <w:rPr>
          <w:rFonts w:ascii="Arial" w:hAnsi="Arial"/>
        </w:rPr>
        <w:t xml:space="preserve">.  </w:t>
      </w:r>
    </w:p>
    <w:p w14:paraId="361158A8" w14:textId="77777777" w:rsidR="008E31D1" w:rsidRDefault="00831BF4" w:rsidP="00E963A9">
      <w:pPr>
        <w:numPr>
          <w:ilvl w:val="1"/>
          <w:numId w:val="4"/>
        </w:numPr>
        <w:spacing w:after="120"/>
        <w:jc w:val="both"/>
        <w:rPr>
          <w:rFonts w:ascii="Arial" w:hAnsi="Arial" w:cs="Arial"/>
        </w:rPr>
      </w:pPr>
      <w:r>
        <w:rPr>
          <w:rFonts w:ascii="Arial" w:hAnsi="Arial"/>
        </w:rPr>
        <w:t xml:space="preserve">The Client undertakes to accept the Goods, duly delivered as regards the required quantity and type, quality of the Goods, on the required delivery dates, and pay the price for the Goods agreed to herein. </w:t>
      </w:r>
    </w:p>
    <w:p w14:paraId="60F49E09" w14:textId="77777777" w:rsidR="004C0022" w:rsidRPr="008E31D1" w:rsidRDefault="004C0022" w:rsidP="004C0022">
      <w:pPr>
        <w:numPr>
          <w:ilvl w:val="1"/>
          <w:numId w:val="4"/>
        </w:numPr>
        <w:spacing w:after="120"/>
        <w:jc w:val="both"/>
        <w:rPr>
          <w:rFonts w:ascii="Arial" w:hAnsi="Arial" w:cs="Arial"/>
        </w:rPr>
      </w:pPr>
      <w:r>
        <w:rPr>
          <w:rFonts w:ascii="Arial" w:hAnsi="Arial"/>
        </w:rPr>
        <w:t xml:space="preserve">The technical specification of the Goods contained in Annex 1 to this Framework Agreement is subject to the </w:t>
      </w:r>
      <w:r>
        <w:rPr>
          <w:rFonts w:ascii="Arial" w:hAnsi="Arial"/>
          <w:b/>
        </w:rPr>
        <w:t>reserved change</w:t>
      </w:r>
      <w:r>
        <w:rPr>
          <w:rFonts w:ascii="Arial" w:hAnsi="Arial"/>
        </w:rPr>
        <w:t xml:space="preserve"> that is defined in Article XIV of this Framework Agreement.</w:t>
      </w:r>
    </w:p>
    <w:p w14:paraId="25919145" w14:textId="739E0787" w:rsidR="00525849" w:rsidRPr="0038703C" w:rsidRDefault="00525849" w:rsidP="00E963A9">
      <w:pPr>
        <w:numPr>
          <w:ilvl w:val="1"/>
          <w:numId w:val="4"/>
        </w:numPr>
        <w:spacing w:after="120"/>
        <w:jc w:val="both"/>
        <w:rPr>
          <w:rFonts w:ascii="Arial" w:hAnsi="Arial" w:cs="Arial"/>
        </w:rPr>
      </w:pPr>
      <w:r>
        <w:rPr>
          <w:rFonts w:ascii="Arial" w:hAnsi="Arial"/>
        </w:rPr>
        <w:t xml:space="preserve">The Client is entitled to request the Contractor for performance under this Framework Agreement, whereas the minimum ordered quantity of the Goods is </w:t>
      </w:r>
      <w:r>
        <w:rPr>
          <w:rFonts w:ascii="Arial" w:hAnsi="Arial"/>
          <w:b/>
          <w:bCs/>
        </w:rPr>
        <w:t>1,000 kg</w:t>
      </w:r>
      <w:r>
        <w:rPr>
          <w:rFonts w:ascii="Arial" w:hAnsi="Arial"/>
        </w:rPr>
        <w:t xml:space="preserve">. The </w:t>
      </w:r>
      <w:r>
        <w:rPr>
          <w:rFonts w:ascii="Arial" w:hAnsi="Arial"/>
        </w:rPr>
        <w:lastRenderedPageBreak/>
        <w:t xml:space="preserve">Client does not have the obligation to make such an order. For the avoidance of any doubts, the Parties are hereby stating that in case of using the </w:t>
      </w:r>
      <w:r w:rsidR="00B05DE1">
        <w:rPr>
          <w:rFonts w:ascii="Arial" w:hAnsi="Arial"/>
        </w:rPr>
        <w:t>Master</w:t>
      </w:r>
      <w:r w:rsidR="00C27B4E">
        <w:rPr>
          <w:rFonts w:ascii="Arial" w:hAnsi="Arial"/>
        </w:rPr>
        <w:t xml:space="preserve"> or the </w:t>
      </w:r>
      <w:r w:rsidR="00B05DE1">
        <w:rPr>
          <w:rFonts w:ascii="Arial" w:hAnsi="Arial"/>
        </w:rPr>
        <w:t>Dandy Roll</w:t>
      </w:r>
      <w:r>
        <w:rPr>
          <w:rFonts w:ascii="Arial" w:hAnsi="Arial"/>
        </w:rPr>
        <w:t xml:space="preserve"> ordered and made before or in case of using the </w:t>
      </w:r>
      <w:r w:rsidR="00B05DE1">
        <w:rPr>
          <w:rFonts w:ascii="Arial" w:hAnsi="Arial"/>
        </w:rPr>
        <w:t>Master</w:t>
      </w:r>
      <w:r w:rsidR="00C27B4E">
        <w:rPr>
          <w:rFonts w:ascii="Arial" w:hAnsi="Arial"/>
        </w:rPr>
        <w:t xml:space="preserve"> or the </w:t>
      </w:r>
      <w:r w:rsidR="00B05DE1">
        <w:rPr>
          <w:rFonts w:ascii="Arial" w:hAnsi="Arial"/>
        </w:rPr>
        <w:t>Dandy Roll</w:t>
      </w:r>
      <w:r>
        <w:rPr>
          <w:rFonts w:ascii="Arial" w:hAnsi="Arial"/>
        </w:rPr>
        <w:t xml:space="preserve"> provided by the Client, the Client does not have the obligation to order the </w:t>
      </w:r>
      <w:r w:rsidR="00B05DE1">
        <w:rPr>
          <w:rFonts w:ascii="Arial" w:hAnsi="Arial"/>
        </w:rPr>
        <w:t>Master</w:t>
      </w:r>
      <w:r w:rsidR="00C27B4E">
        <w:rPr>
          <w:rFonts w:ascii="Arial" w:hAnsi="Arial"/>
        </w:rPr>
        <w:t xml:space="preserve"> or the </w:t>
      </w:r>
      <w:r w:rsidR="00B05DE1">
        <w:rPr>
          <w:rFonts w:ascii="Arial" w:hAnsi="Arial"/>
        </w:rPr>
        <w:t>Dandy Roll</w:t>
      </w:r>
      <w:r>
        <w:rPr>
          <w:rFonts w:ascii="Arial" w:hAnsi="Arial"/>
        </w:rPr>
        <w:t xml:space="preserve"> repeatedly.</w:t>
      </w:r>
    </w:p>
    <w:p w14:paraId="26679E6A" w14:textId="77777777" w:rsidR="0038703C" w:rsidRPr="008E31D1" w:rsidRDefault="0038703C" w:rsidP="0038703C">
      <w:pPr>
        <w:spacing w:after="120"/>
        <w:ind w:left="705"/>
        <w:jc w:val="both"/>
        <w:rPr>
          <w:rFonts w:ascii="Arial" w:hAnsi="Arial" w:cs="Arial"/>
        </w:rPr>
      </w:pPr>
    </w:p>
    <w:p w14:paraId="230D8AA3" w14:textId="60C8A0D6" w:rsidR="001E256D" w:rsidRPr="009D28EA" w:rsidRDefault="0038703C" w:rsidP="00762286">
      <w:pPr>
        <w:pStyle w:val="Odstavecseseznamem"/>
        <w:keepNext/>
        <w:numPr>
          <w:ilvl w:val="0"/>
          <w:numId w:val="3"/>
        </w:numPr>
        <w:spacing w:after="0"/>
        <w:ind w:left="1349" w:hanging="357"/>
        <w:jc w:val="center"/>
        <w:rPr>
          <w:rFonts w:ascii="Arial Black" w:eastAsia="Times New Roman" w:hAnsi="Arial Black" w:cs="Arial"/>
          <w:b/>
          <w:bCs/>
          <w:noProof w:val="0"/>
          <w:sz w:val="24"/>
          <w:szCs w:val="24"/>
        </w:rPr>
      </w:pPr>
      <w:r>
        <w:rPr>
          <w:rFonts w:ascii="Arial Black" w:hAnsi="Arial Black"/>
          <w:b/>
          <w:bCs/>
          <w:sz w:val="24"/>
          <w:szCs w:val="24"/>
        </w:rPr>
        <w:t xml:space="preserve"> PARTIAL </w:t>
      </w:r>
      <w:r w:rsidR="004207AB">
        <w:rPr>
          <w:rFonts w:ascii="Arial Black" w:hAnsi="Arial Black"/>
          <w:b/>
          <w:bCs/>
          <w:sz w:val="24"/>
          <w:szCs w:val="24"/>
        </w:rPr>
        <w:t>CONTRACTS</w:t>
      </w:r>
    </w:p>
    <w:p w14:paraId="598C5E90" w14:textId="6DDDBEB9" w:rsidR="0097144C" w:rsidRPr="0007059A" w:rsidRDefault="0007059A" w:rsidP="00E963A9">
      <w:pPr>
        <w:numPr>
          <w:ilvl w:val="1"/>
          <w:numId w:val="1"/>
        </w:numPr>
        <w:tabs>
          <w:tab w:val="clear" w:pos="360"/>
          <w:tab w:val="num" w:pos="709"/>
        </w:tabs>
        <w:spacing w:after="120"/>
        <w:ind w:left="709" w:hanging="709"/>
        <w:jc w:val="both"/>
        <w:rPr>
          <w:rFonts w:ascii="Arial" w:hAnsi="Arial" w:cs="Arial"/>
        </w:rPr>
      </w:pPr>
      <w:r>
        <w:rPr>
          <w:rFonts w:ascii="Arial" w:hAnsi="Arial"/>
        </w:rPr>
        <w:t xml:space="preserve">Any and all supplies of the Goods shall take place </w:t>
      </w:r>
      <w:r w:rsidR="0038703C">
        <w:rPr>
          <w:rFonts w:ascii="Arial" w:hAnsi="Arial"/>
        </w:rPr>
        <w:t xml:space="preserve">according to Client’s needs </w:t>
      </w:r>
      <w:r>
        <w:rPr>
          <w:rFonts w:ascii="Arial" w:hAnsi="Arial"/>
        </w:rPr>
        <w:t xml:space="preserve">in line with the Client’s written purchase orders, each one of which constitutes a proposal to conclude a </w:t>
      </w:r>
      <w:r w:rsidR="0038703C">
        <w:rPr>
          <w:rFonts w:ascii="Arial" w:hAnsi="Arial"/>
        </w:rPr>
        <w:t xml:space="preserve"> partial </w:t>
      </w:r>
      <w:r>
        <w:rPr>
          <w:rFonts w:ascii="Arial" w:hAnsi="Arial"/>
        </w:rPr>
        <w:t>contract (hereinafter referred to as the “</w:t>
      </w:r>
      <w:r>
        <w:rPr>
          <w:rFonts w:ascii="Arial" w:hAnsi="Arial"/>
          <w:b/>
          <w:bCs/>
        </w:rPr>
        <w:t>purchase order</w:t>
      </w:r>
      <w:r>
        <w:rPr>
          <w:rFonts w:ascii="Arial" w:hAnsi="Arial"/>
        </w:rPr>
        <w:t xml:space="preserve">”), and purchase order confirmations, which constitute the acceptance of the proposal to conclude a </w:t>
      </w:r>
      <w:r w:rsidR="0038703C">
        <w:rPr>
          <w:rFonts w:ascii="Arial" w:hAnsi="Arial"/>
        </w:rPr>
        <w:t xml:space="preserve"> partial </w:t>
      </w:r>
      <w:r>
        <w:rPr>
          <w:rFonts w:ascii="Arial" w:hAnsi="Arial"/>
        </w:rPr>
        <w:t>contract (hereinafter referred to as the “</w:t>
      </w:r>
      <w:r w:rsidR="0038703C">
        <w:rPr>
          <w:rFonts w:ascii="Arial" w:hAnsi="Arial"/>
          <w:b/>
          <w:bCs/>
        </w:rPr>
        <w:t xml:space="preserve">partial </w:t>
      </w:r>
      <w:r>
        <w:rPr>
          <w:rFonts w:ascii="Arial" w:hAnsi="Arial"/>
          <w:b/>
          <w:bCs/>
        </w:rPr>
        <w:t>contract</w:t>
      </w:r>
      <w:r>
        <w:rPr>
          <w:rFonts w:ascii="Arial" w:hAnsi="Arial"/>
        </w:rPr>
        <w:t xml:space="preserve">”). A </w:t>
      </w:r>
      <w:r w:rsidR="0038703C">
        <w:rPr>
          <w:rFonts w:ascii="Arial" w:hAnsi="Arial"/>
        </w:rPr>
        <w:t xml:space="preserve"> partial </w:t>
      </w:r>
      <w:r>
        <w:rPr>
          <w:rFonts w:ascii="Arial" w:hAnsi="Arial"/>
        </w:rPr>
        <w:t xml:space="preserve">contract shall be deemed to be entered into once the Client receives confirmation of the purchase order confirmation from the Contractor, confirming the purchase order without reservations. </w:t>
      </w:r>
    </w:p>
    <w:p w14:paraId="7914A1DC" w14:textId="43E5485E" w:rsidR="002031B7" w:rsidRPr="002031B7" w:rsidRDefault="0077473B"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As a minimum requirement, an </w:t>
      </w:r>
      <w:r w:rsidR="0038703C">
        <w:rPr>
          <w:rFonts w:ascii="Arial" w:hAnsi="Arial"/>
        </w:rPr>
        <w:t xml:space="preserve"> purchase </w:t>
      </w:r>
      <w:r>
        <w:rPr>
          <w:rFonts w:ascii="Arial" w:hAnsi="Arial"/>
        </w:rPr>
        <w:t>order shall contain the following details:</w:t>
      </w:r>
    </w:p>
    <w:p w14:paraId="2792762D"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Client's identification data;</w:t>
      </w:r>
    </w:p>
    <w:p w14:paraId="38CC5C90"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definition of the subject of performance and detailed specifications thereof, including the quantity of the Goods to be delivered;</w:t>
      </w:r>
    </w:p>
    <w:p w14:paraId="1307CD58" w14:textId="0BBF8389" w:rsidR="0097144C" w:rsidRPr="00CF3EA7" w:rsidRDefault="0097144C" w:rsidP="00274C88">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 xml:space="preserve">other requirements for the Goods, e.g. requirements for design and properties of the </w:t>
      </w:r>
      <w:r w:rsidR="00B05DE1">
        <w:rPr>
          <w:rFonts w:ascii="Arial" w:hAnsi="Arial"/>
          <w:b w:val="0"/>
          <w:sz w:val="22"/>
          <w:szCs w:val="22"/>
        </w:rPr>
        <w:t>Master</w:t>
      </w:r>
      <w:r w:rsidR="00C27B4E">
        <w:rPr>
          <w:rFonts w:ascii="Arial" w:hAnsi="Arial"/>
          <w:b w:val="0"/>
          <w:sz w:val="22"/>
          <w:szCs w:val="22"/>
        </w:rPr>
        <w:t xml:space="preserve"> or the </w:t>
      </w:r>
      <w:r w:rsidR="00B05DE1">
        <w:rPr>
          <w:rFonts w:ascii="Arial" w:hAnsi="Arial"/>
          <w:b w:val="0"/>
          <w:sz w:val="22"/>
          <w:szCs w:val="22"/>
        </w:rPr>
        <w:t>Dandy Roll</w:t>
      </w:r>
      <w:r>
        <w:rPr>
          <w:rFonts w:ascii="Arial" w:hAnsi="Arial"/>
          <w:b w:val="0"/>
          <w:sz w:val="22"/>
          <w:szCs w:val="22"/>
        </w:rPr>
        <w:t>;</w:t>
      </w:r>
    </w:p>
    <w:p w14:paraId="2D5D51F5" w14:textId="77777777" w:rsidR="0097144C" w:rsidRPr="00CF3EA7"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detailed delivery conditions, especially the delivery term and place of delivery;</w:t>
      </w:r>
    </w:p>
    <w:p w14:paraId="701DE530" w14:textId="77777777" w:rsidR="0097144C" w:rsidRDefault="0097144C" w:rsidP="00E963A9">
      <w:pPr>
        <w:pStyle w:val="Prohlen"/>
        <w:widowControl/>
        <w:numPr>
          <w:ilvl w:val="0"/>
          <w:numId w:val="5"/>
        </w:numPr>
        <w:spacing w:after="120" w:line="276" w:lineRule="auto"/>
        <w:jc w:val="both"/>
        <w:rPr>
          <w:rFonts w:ascii="Arial" w:hAnsi="Arial" w:cs="Arial"/>
          <w:b w:val="0"/>
          <w:sz w:val="22"/>
          <w:szCs w:val="22"/>
        </w:rPr>
      </w:pPr>
      <w:r>
        <w:rPr>
          <w:rFonts w:ascii="Arial" w:hAnsi="Arial"/>
          <w:b w:val="0"/>
          <w:sz w:val="22"/>
          <w:szCs w:val="22"/>
        </w:rPr>
        <w:t>identification of the person placing the purchase order who is authorised to act on behalf of the Client.</w:t>
      </w:r>
    </w:p>
    <w:p w14:paraId="45EE63B0" w14:textId="3898FC70" w:rsidR="0082029E" w:rsidRPr="00A141A7" w:rsidRDefault="0082029E" w:rsidP="00E963A9">
      <w:pPr>
        <w:tabs>
          <w:tab w:val="left" w:pos="709"/>
        </w:tabs>
        <w:spacing w:after="120"/>
        <w:ind w:left="709"/>
        <w:jc w:val="both"/>
        <w:rPr>
          <w:rFonts w:ascii="Arial" w:eastAsia="Times New Roman" w:hAnsi="Arial" w:cs="Arial"/>
          <w:noProof w:val="0"/>
        </w:rPr>
      </w:pPr>
      <w:r>
        <w:rPr>
          <w:rFonts w:ascii="Arial" w:hAnsi="Arial"/>
        </w:rPr>
        <w:t xml:space="preserve">In case of any doubt, the Contractor shall ask the Client for additional information. If the </w:t>
      </w:r>
      <w:r w:rsidR="00650188">
        <w:rPr>
          <w:rFonts w:ascii="Arial" w:hAnsi="Arial"/>
        </w:rPr>
        <w:t xml:space="preserve">Contractor </w:t>
      </w:r>
      <w:r>
        <w:rPr>
          <w:rFonts w:ascii="Arial" w:hAnsi="Arial"/>
        </w:rPr>
        <w:t xml:space="preserve">fails to do so, it is understood that the instructions are sufficient for the </w:t>
      </w:r>
      <w:r w:rsidR="00650188">
        <w:rPr>
          <w:rFonts w:ascii="Arial" w:hAnsi="Arial"/>
        </w:rPr>
        <w:t>Contractor</w:t>
      </w:r>
      <w:r>
        <w:rPr>
          <w:rFonts w:ascii="Arial" w:hAnsi="Arial"/>
        </w:rPr>
        <w:t>, and no such reason may release the</w:t>
      </w:r>
      <w:r w:rsidR="00650188" w:rsidRPr="00650188">
        <w:rPr>
          <w:rFonts w:ascii="Arial" w:hAnsi="Arial"/>
        </w:rPr>
        <w:t xml:space="preserve"> </w:t>
      </w:r>
      <w:r w:rsidR="00650188">
        <w:rPr>
          <w:rFonts w:ascii="Arial" w:hAnsi="Arial"/>
        </w:rPr>
        <w:t xml:space="preserve">Contractor </w:t>
      </w:r>
      <w:r>
        <w:rPr>
          <w:rFonts w:ascii="Arial" w:hAnsi="Arial"/>
        </w:rPr>
        <w:t>from any liability for failure to perform an order in due manner and time.</w:t>
      </w:r>
    </w:p>
    <w:p w14:paraId="65733D83" w14:textId="12D719C6" w:rsidR="0007059A" w:rsidRPr="004C1CDD" w:rsidRDefault="0007059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The purchase order as per this Article shall be sent by the Client to the Contractor electronically to the Contractor’s e-mail address</w:t>
      </w:r>
      <w:r>
        <w:rPr>
          <w:rFonts w:ascii="Arial" w:hAnsi="Arial"/>
          <w:b/>
        </w:rPr>
        <w:t xml:space="preserve"> </w:t>
      </w:r>
      <w:r>
        <w:rPr>
          <w:rFonts w:ascii="Arial" w:hAnsi="Arial"/>
          <w:b/>
          <w:highlight w:val="yellow"/>
        </w:rPr>
        <w:t>[the Contractor to add its e-mail address]</w:t>
      </w:r>
      <w:r>
        <w:rPr>
          <w:rFonts w:ascii="Arial" w:hAnsi="Arial"/>
        </w:rPr>
        <w:t>.</w:t>
      </w:r>
    </w:p>
    <w:p w14:paraId="110BBDFC" w14:textId="0DB5C516" w:rsidR="00D0667A" w:rsidRPr="0007059A" w:rsidRDefault="00D0667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shall confirm the purchase order acceptance to the Client by return to the Client’s email address </w:t>
      </w:r>
      <w:hyperlink r:id="rId8" w:history="1">
        <w:r>
          <w:rPr>
            <w:rFonts w:ascii="Arial" w:hAnsi="Arial"/>
            <w:color w:val="0000FF"/>
            <w:u w:val="single"/>
          </w:rPr>
          <w:t>purchasing@stc.cz</w:t>
        </w:r>
      </w:hyperlink>
      <w:r>
        <w:rPr>
          <w:rFonts w:ascii="Arial" w:hAnsi="Arial"/>
        </w:rPr>
        <w:t>. As a minimum requirement, the purchase order confirmation shall contain the identification data of the Contractor and the Client, and identification of the purchase order being confirmed.</w:t>
      </w:r>
    </w:p>
    <w:p w14:paraId="0A841589" w14:textId="77777777" w:rsidR="001E256D" w:rsidRPr="0082029E" w:rsidRDefault="001E256D"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Parties agree that the Contractor shall respect the supplies of the Goods as requested and shall not modify the supplies as to type, volume or finance unless expressly agreed by the Parties.     </w:t>
      </w:r>
    </w:p>
    <w:p w14:paraId="083AE9F6" w14:textId="3F36AB76" w:rsidR="0082029E" w:rsidRPr="00D0667A" w:rsidRDefault="0082029E"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undertakes to perform any </w:t>
      </w:r>
      <w:r w:rsidR="00F362BE">
        <w:rPr>
          <w:rFonts w:ascii="Arial" w:hAnsi="Arial"/>
        </w:rPr>
        <w:t xml:space="preserve"> partial </w:t>
      </w:r>
      <w:r>
        <w:rPr>
          <w:rFonts w:ascii="Arial" w:hAnsi="Arial"/>
        </w:rPr>
        <w:t xml:space="preserve">contract in accordance with its </w:t>
      </w:r>
      <w:r w:rsidR="00A24BD9">
        <w:rPr>
          <w:rFonts w:ascii="Arial" w:hAnsi="Arial"/>
        </w:rPr>
        <w:t>T</w:t>
      </w:r>
      <w:r>
        <w:rPr>
          <w:rFonts w:ascii="Arial" w:hAnsi="Arial"/>
        </w:rPr>
        <w:t>ender</w:t>
      </w:r>
      <w:r>
        <w:rPr>
          <w:sz w:val="24"/>
          <w:szCs w:val="24"/>
        </w:rPr>
        <w:t xml:space="preserve">. </w:t>
      </w:r>
    </w:p>
    <w:p w14:paraId="572E36E4" w14:textId="77777777" w:rsidR="001E256D" w:rsidRDefault="001E256D" w:rsidP="00E963A9">
      <w:pPr>
        <w:spacing w:after="120"/>
        <w:rPr>
          <w:lang w:eastAsia="cs-CZ"/>
        </w:rPr>
      </w:pPr>
    </w:p>
    <w:p w14:paraId="22FCAF55" w14:textId="77777777" w:rsidR="0082029E" w:rsidRPr="009D28EA" w:rsidRDefault="00D0667A" w:rsidP="00E963A9">
      <w:pPr>
        <w:pStyle w:val="Prohlen"/>
        <w:widowControl/>
        <w:numPr>
          <w:ilvl w:val="0"/>
          <w:numId w:val="3"/>
        </w:numPr>
        <w:spacing w:line="276" w:lineRule="auto"/>
        <w:rPr>
          <w:rFonts w:ascii="Arial Black" w:hAnsi="Arial Black" w:cs="Arial"/>
          <w:bCs/>
          <w:smallCaps/>
          <w:sz w:val="28"/>
          <w:szCs w:val="28"/>
        </w:rPr>
      </w:pPr>
      <w:r>
        <w:rPr>
          <w:rFonts w:ascii="Arial Black" w:hAnsi="Arial Black"/>
          <w:bCs/>
          <w:smallCaps/>
          <w:szCs w:val="24"/>
        </w:rPr>
        <w:t>PLACE OF PERFORMANCE AND TERMS OF DELIVERY</w:t>
      </w:r>
    </w:p>
    <w:p w14:paraId="52DF15F0" w14:textId="77777777" w:rsidR="00B86FA7" w:rsidRPr="00B86FA7" w:rsidRDefault="0082029E" w:rsidP="00E963A9">
      <w:pPr>
        <w:numPr>
          <w:ilvl w:val="1"/>
          <w:numId w:val="7"/>
        </w:numPr>
        <w:spacing w:after="0"/>
        <w:jc w:val="both"/>
        <w:rPr>
          <w:rFonts w:ascii="Arial" w:hAnsi="Arial" w:cs="Arial"/>
        </w:rPr>
      </w:pPr>
      <w:r>
        <w:rPr>
          <w:rFonts w:ascii="Arial" w:hAnsi="Arial"/>
        </w:rPr>
        <w:t>The Contractor shall deliver the Goods to the Client no later than in the following delivery terms:</w:t>
      </w:r>
      <w:r>
        <w:rPr>
          <w:rFonts w:ascii="Arial" w:hAnsi="Arial"/>
          <w:b/>
        </w:rPr>
        <w:t xml:space="preserve"> </w:t>
      </w:r>
    </w:p>
    <w:p w14:paraId="50EC99AD" w14:textId="5A40AA43" w:rsidR="00525849" w:rsidRDefault="00DF3C57" w:rsidP="00E963A9">
      <w:pPr>
        <w:pStyle w:val="Odstavecseseznamem"/>
        <w:numPr>
          <w:ilvl w:val="2"/>
          <w:numId w:val="1"/>
        </w:numPr>
        <w:tabs>
          <w:tab w:val="clear" w:pos="2340"/>
          <w:tab w:val="num" w:pos="1560"/>
        </w:tabs>
        <w:spacing w:after="120"/>
        <w:ind w:left="1560"/>
        <w:jc w:val="both"/>
        <w:rPr>
          <w:rFonts w:ascii="Arial" w:hAnsi="Arial" w:cs="Arial"/>
          <w:b/>
        </w:rPr>
      </w:pPr>
      <w:r>
        <w:rPr>
          <w:rFonts w:ascii="Arial" w:hAnsi="Arial"/>
          <w:b/>
        </w:rPr>
        <w:t xml:space="preserve">12 </w:t>
      </w:r>
      <w:r w:rsidR="00E4111F">
        <w:rPr>
          <w:rFonts w:ascii="Arial" w:hAnsi="Arial"/>
          <w:b/>
        </w:rPr>
        <w:t xml:space="preserve">weeks as of the purchase order delivery to the Contractor in case of a purchase order requesting the </w:t>
      </w:r>
      <w:r w:rsidR="00B05DE1">
        <w:rPr>
          <w:rFonts w:ascii="Arial" w:hAnsi="Arial"/>
          <w:b/>
        </w:rPr>
        <w:t>Master</w:t>
      </w:r>
      <w:r>
        <w:rPr>
          <w:rFonts w:ascii="Arial" w:hAnsi="Arial"/>
          <w:b/>
        </w:rPr>
        <w:t xml:space="preserve"> or the </w:t>
      </w:r>
      <w:r w:rsidR="00B05DE1">
        <w:rPr>
          <w:rFonts w:ascii="Arial" w:hAnsi="Arial"/>
          <w:b/>
        </w:rPr>
        <w:t>Dandy Roll</w:t>
      </w:r>
      <w:r w:rsidR="00E4111F">
        <w:rPr>
          <w:rFonts w:ascii="Arial" w:hAnsi="Arial"/>
          <w:b/>
        </w:rPr>
        <w:t xml:space="preserve"> to be manufactured;</w:t>
      </w:r>
    </w:p>
    <w:p w14:paraId="2883F336" w14:textId="7DD0A9D9" w:rsidR="00B86FA7" w:rsidRPr="00525849" w:rsidRDefault="00DF3C57" w:rsidP="00E963A9">
      <w:pPr>
        <w:pStyle w:val="Odstavecseseznamem"/>
        <w:numPr>
          <w:ilvl w:val="2"/>
          <w:numId w:val="1"/>
        </w:numPr>
        <w:tabs>
          <w:tab w:val="clear" w:pos="2340"/>
          <w:tab w:val="num" w:pos="1560"/>
        </w:tabs>
        <w:spacing w:after="120"/>
        <w:ind w:left="1560"/>
        <w:jc w:val="both"/>
        <w:rPr>
          <w:rFonts w:ascii="Arial" w:hAnsi="Arial" w:cs="Arial"/>
        </w:rPr>
      </w:pPr>
      <w:r>
        <w:rPr>
          <w:rFonts w:ascii="Arial" w:hAnsi="Arial"/>
          <w:b/>
        </w:rPr>
        <w:t xml:space="preserve">8 </w:t>
      </w:r>
      <w:r w:rsidR="00E4111F">
        <w:rPr>
          <w:rFonts w:ascii="Arial" w:hAnsi="Arial"/>
          <w:b/>
        </w:rPr>
        <w:t>weeks as of the purchase order delivery to the Contractor in case of a purchase order not requesting the</w:t>
      </w:r>
      <w:r>
        <w:rPr>
          <w:rFonts w:ascii="Arial" w:hAnsi="Arial"/>
          <w:b/>
        </w:rPr>
        <w:t xml:space="preserve"> </w:t>
      </w:r>
      <w:r w:rsidR="00B05DE1">
        <w:rPr>
          <w:rFonts w:ascii="Arial" w:hAnsi="Arial"/>
          <w:b/>
        </w:rPr>
        <w:t>Master</w:t>
      </w:r>
      <w:r>
        <w:rPr>
          <w:rFonts w:ascii="Arial" w:hAnsi="Arial"/>
          <w:b/>
        </w:rPr>
        <w:t xml:space="preserve"> or the</w:t>
      </w:r>
      <w:r w:rsidR="00E4111F">
        <w:rPr>
          <w:rFonts w:ascii="Arial" w:hAnsi="Arial"/>
          <w:b/>
        </w:rPr>
        <w:t xml:space="preserve"> </w:t>
      </w:r>
      <w:r w:rsidR="00B05DE1">
        <w:rPr>
          <w:rFonts w:ascii="Arial" w:hAnsi="Arial"/>
          <w:b/>
        </w:rPr>
        <w:t>Dandy Roll</w:t>
      </w:r>
      <w:r w:rsidR="00E4111F">
        <w:rPr>
          <w:rFonts w:ascii="Arial" w:hAnsi="Arial"/>
          <w:b/>
        </w:rPr>
        <w:t xml:space="preserve"> to be manufactured. </w:t>
      </w:r>
    </w:p>
    <w:p w14:paraId="691616A9" w14:textId="4B0E0A01" w:rsidR="0082029E" w:rsidRDefault="0082029E" w:rsidP="00E963A9">
      <w:pPr>
        <w:spacing w:after="120"/>
        <w:ind w:left="720"/>
        <w:jc w:val="both"/>
        <w:rPr>
          <w:rFonts w:ascii="Arial" w:hAnsi="Arial" w:cs="Arial"/>
        </w:rPr>
      </w:pPr>
      <w:r>
        <w:rPr>
          <w:rFonts w:ascii="Arial" w:hAnsi="Arial"/>
        </w:rPr>
        <w:t xml:space="preserve">The Goods shall be considered as delivered on the day of handover and acceptance by protocol, i.e. the date of signature of the delivery note by the Client. </w:t>
      </w:r>
    </w:p>
    <w:p w14:paraId="0F704C81" w14:textId="5790998C" w:rsidR="006A648D" w:rsidRDefault="0082029E" w:rsidP="00E963A9">
      <w:pPr>
        <w:numPr>
          <w:ilvl w:val="1"/>
          <w:numId w:val="7"/>
        </w:numPr>
        <w:spacing w:after="120"/>
        <w:ind w:left="703" w:hanging="703"/>
        <w:jc w:val="both"/>
        <w:rPr>
          <w:rFonts w:ascii="Arial" w:hAnsi="Arial" w:cs="Arial"/>
        </w:rPr>
      </w:pPr>
      <w:r>
        <w:rPr>
          <w:rFonts w:ascii="Arial" w:hAnsi="Arial"/>
        </w:rPr>
        <w:t xml:space="preserve">Each delivery of the Goods shall be accompanied with a delivery note to be confirmed by both Parties upon handover and takeover of the Goods, and shall be used as the </w:t>
      </w:r>
      <w:r>
        <w:rPr>
          <w:rFonts w:ascii="Arial" w:hAnsi="Arial"/>
          <w:b/>
          <w:bCs/>
        </w:rPr>
        <w:t>Goods acceptance protocol</w:t>
      </w:r>
      <w:r>
        <w:rPr>
          <w:rFonts w:ascii="Arial" w:hAnsi="Arial"/>
        </w:rPr>
        <w:t>. The Goods shall be considered as delivered on the day of handover and acceptance by protocol, i.e. the date of signature of the delivery note by the Client.</w:t>
      </w:r>
    </w:p>
    <w:p w14:paraId="6233B50C" w14:textId="77777777" w:rsidR="0082029E" w:rsidRPr="009A271E" w:rsidRDefault="0082029E" w:rsidP="00E963A9">
      <w:pPr>
        <w:spacing w:after="0"/>
        <w:ind w:left="703"/>
        <w:jc w:val="both"/>
        <w:rPr>
          <w:rFonts w:ascii="Arial" w:hAnsi="Arial" w:cs="Arial"/>
        </w:rPr>
      </w:pPr>
      <w:r>
        <w:rPr>
          <w:rFonts w:ascii="Arial" w:hAnsi="Arial"/>
        </w:rPr>
        <w:t>The delivery note shall contain:</w:t>
      </w:r>
    </w:p>
    <w:p w14:paraId="74B5726F" w14:textId="2D2F67D1" w:rsidR="0082029E" w:rsidRPr="00634A64" w:rsidRDefault="00F5123F"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i</w:t>
      </w:r>
      <w:r w:rsidR="0082029E">
        <w:rPr>
          <w:rFonts w:ascii="Arial" w:hAnsi="Arial"/>
          <w:b w:val="0"/>
          <w:sz w:val="22"/>
          <w:szCs w:val="22"/>
        </w:rPr>
        <w:t>dentification data of the Contractor and Client,</w:t>
      </w:r>
    </w:p>
    <w:p w14:paraId="6FF40DCC"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number and date of issue of the delivery note,</w:t>
      </w:r>
    </w:p>
    <w:p w14:paraId="00C24685" w14:textId="649AB18F" w:rsidR="0082029E" w:rsidRPr="00F5123F"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the </w:t>
      </w:r>
      <w:r w:rsidR="00F362BE" w:rsidRPr="00F5123F">
        <w:rPr>
          <w:rFonts w:ascii="Arial" w:hAnsi="Arial"/>
          <w:b w:val="0"/>
          <w:sz w:val="22"/>
          <w:szCs w:val="22"/>
        </w:rPr>
        <w:t xml:space="preserve">purchase </w:t>
      </w:r>
      <w:r w:rsidRPr="00F5123F">
        <w:rPr>
          <w:rFonts w:ascii="Arial" w:hAnsi="Arial"/>
          <w:b w:val="0"/>
          <w:sz w:val="22"/>
          <w:szCs w:val="22"/>
        </w:rPr>
        <w:t>order number,</w:t>
      </w:r>
    </w:p>
    <w:p w14:paraId="38181616" w14:textId="5AE90E3A" w:rsidR="0082029E" w:rsidRPr="00F5123F" w:rsidRDefault="00F5123F"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p</w:t>
      </w:r>
      <w:r w:rsidR="0082029E" w:rsidRPr="00F5123F">
        <w:rPr>
          <w:rFonts w:ascii="Arial" w:hAnsi="Arial"/>
          <w:b w:val="0"/>
          <w:sz w:val="22"/>
          <w:szCs w:val="22"/>
        </w:rPr>
        <w:t xml:space="preserve">osition/serial number; number according to </w:t>
      </w:r>
      <w:r w:rsidR="00F362BE" w:rsidRPr="00F5123F">
        <w:rPr>
          <w:rFonts w:ascii="Arial" w:hAnsi="Arial"/>
          <w:b w:val="0"/>
          <w:sz w:val="22"/>
          <w:szCs w:val="22"/>
        </w:rPr>
        <w:t xml:space="preserve">purchase </w:t>
      </w:r>
      <w:r w:rsidR="0082029E" w:rsidRPr="00F5123F">
        <w:rPr>
          <w:rFonts w:ascii="Arial" w:hAnsi="Arial"/>
          <w:b w:val="0"/>
          <w:sz w:val="22"/>
          <w:szCs w:val="22"/>
        </w:rPr>
        <w:t>order;</w:t>
      </w:r>
    </w:p>
    <w:p w14:paraId="0F14258F" w14:textId="1E5266DB" w:rsidR="0082029E" w:rsidRPr="00F5123F" w:rsidRDefault="00B05DE1" w:rsidP="00E963A9">
      <w:pPr>
        <w:pStyle w:val="Prohlen"/>
        <w:widowControl/>
        <w:numPr>
          <w:ilvl w:val="0"/>
          <w:numId w:val="8"/>
        </w:numPr>
        <w:spacing w:line="276" w:lineRule="auto"/>
        <w:jc w:val="both"/>
        <w:rPr>
          <w:rFonts w:ascii="Arial" w:hAnsi="Arial" w:cs="Arial"/>
          <w:b w:val="0"/>
          <w:sz w:val="22"/>
          <w:szCs w:val="22"/>
        </w:rPr>
      </w:pPr>
      <w:r w:rsidRPr="00F5123F">
        <w:rPr>
          <w:rFonts w:ascii="Arial" w:hAnsi="Arial"/>
          <w:b w:val="0"/>
          <w:sz w:val="22"/>
          <w:szCs w:val="22"/>
        </w:rPr>
        <w:t>order</w:t>
      </w:r>
      <w:r w:rsidR="0082029E" w:rsidRPr="00F5123F">
        <w:rPr>
          <w:rFonts w:ascii="Arial" w:hAnsi="Arial"/>
          <w:b w:val="0"/>
          <w:sz w:val="22"/>
          <w:szCs w:val="22"/>
        </w:rPr>
        <w:t xml:space="preserve"> number (if stated in the purchase order),</w:t>
      </w:r>
    </w:p>
    <w:p w14:paraId="12F19C8B" w14:textId="41D5EB1A" w:rsidR="0082029E" w:rsidRPr="00634A64" w:rsidRDefault="008D3917" w:rsidP="00E963A9">
      <w:pPr>
        <w:pStyle w:val="Prohlen"/>
        <w:widowControl/>
        <w:numPr>
          <w:ilvl w:val="0"/>
          <w:numId w:val="8"/>
        </w:numPr>
        <w:spacing w:line="276" w:lineRule="auto"/>
        <w:jc w:val="both"/>
        <w:rPr>
          <w:rFonts w:ascii="Arial" w:hAnsi="Arial" w:cs="Arial"/>
          <w:b w:val="0"/>
          <w:sz w:val="22"/>
          <w:szCs w:val="22"/>
        </w:rPr>
      </w:pPr>
      <w:r w:rsidRPr="00F5123F">
        <w:rPr>
          <w:rFonts w:ascii="Arial" w:hAnsi="Arial"/>
          <w:b w:val="0"/>
          <w:sz w:val="22"/>
          <w:szCs w:val="22"/>
        </w:rPr>
        <w:t>specification</w:t>
      </w:r>
      <w:r>
        <w:rPr>
          <w:rFonts w:ascii="Arial" w:hAnsi="Arial"/>
          <w:b w:val="0"/>
          <w:sz w:val="22"/>
          <w:szCs w:val="22"/>
        </w:rPr>
        <w:t xml:space="preserve"> of the required type and properties of the Goods or the </w:t>
      </w:r>
      <w:r w:rsidR="00B05DE1">
        <w:rPr>
          <w:rFonts w:ascii="Arial" w:hAnsi="Arial"/>
          <w:b w:val="0"/>
          <w:sz w:val="22"/>
          <w:szCs w:val="22"/>
        </w:rPr>
        <w:t>Master</w:t>
      </w:r>
      <w:r w:rsidR="00DF3C57">
        <w:rPr>
          <w:rFonts w:ascii="Arial" w:hAnsi="Arial"/>
          <w:b w:val="0"/>
          <w:sz w:val="22"/>
          <w:szCs w:val="22"/>
        </w:rPr>
        <w:t xml:space="preserve"> or the </w:t>
      </w:r>
      <w:r w:rsidR="00B05DE1">
        <w:rPr>
          <w:rFonts w:ascii="Arial" w:hAnsi="Arial"/>
          <w:b w:val="0"/>
          <w:sz w:val="22"/>
          <w:szCs w:val="22"/>
        </w:rPr>
        <w:t>Dandy Roll</w:t>
      </w:r>
      <w:r>
        <w:rPr>
          <w:rFonts w:ascii="Arial" w:hAnsi="Arial"/>
          <w:b w:val="0"/>
          <w:sz w:val="22"/>
          <w:szCs w:val="22"/>
        </w:rPr>
        <w:t>,</w:t>
      </w:r>
    </w:p>
    <w:p w14:paraId="5A0F3FCF" w14:textId="77777777" w:rsidR="0082029E" w:rsidRPr="008D3917"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the Goods quantity and the unit of measure,</w:t>
      </w:r>
    </w:p>
    <w:p w14:paraId="160FD4B3" w14:textId="77777777" w:rsidR="0007059A"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the item name.</w:t>
      </w:r>
    </w:p>
    <w:p w14:paraId="785F8B19" w14:textId="77777777" w:rsidR="0007059A" w:rsidRDefault="0007059A" w:rsidP="00E963A9">
      <w:pPr>
        <w:pStyle w:val="Prohlen"/>
        <w:widowControl/>
        <w:spacing w:line="276" w:lineRule="auto"/>
        <w:ind w:left="1428"/>
        <w:jc w:val="both"/>
        <w:rPr>
          <w:rFonts w:ascii="Arial" w:hAnsi="Arial" w:cs="Arial"/>
          <w:b w:val="0"/>
          <w:sz w:val="22"/>
          <w:szCs w:val="22"/>
        </w:rPr>
      </w:pPr>
    </w:p>
    <w:p w14:paraId="194470CE" w14:textId="079ED437" w:rsidR="00274C88" w:rsidRPr="00DF3C57" w:rsidRDefault="0007059A" w:rsidP="00DF3C57">
      <w:pPr>
        <w:numPr>
          <w:ilvl w:val="1"/>
          <w:numId w:val="31"/>
        </w:numPr>
        <w:spacing w:after="120"/>
        <w:jc w:val="both"/>
        <w:rPr>
          <w:rFonts w:ascii="Arial" w:hAnsi="Arial"/>
        </w:rPr>
      </w:pPr>
      <w:r>
        <w:rPr>
          <w:rFonts w:ascii="Arial" w:hAnsi="Arial"/>
        </w:rPr>
        <w:t xml:space="preserve">The place of performance shall be the production facilities of the Client at the following address: </w:t>
      </w:r>
      <w:r w:rsidR="00DF3C57">
        <w:rPr>
          <w:rFonts w:ascii="Arial" w:hAnsi="Arial"/>
          <w:b/>
        </w:rPr>
        <w:t>Production Plant III – Na Vápence 14/915, 130 00 Prague 3, Czech Republic</w:t>
      </w:r>
      <w:r w:rsidR="00DF3C57">
        <w:rPr>
          <w:rFonts w:ascii="Arial" w:hAnsi="Arial"/>
        </w:rPr>
        <w:t xml:space="preserve"> and in the case </w:t>
      </w:r>
      <w:r w:rsidR="00DF3C57" w:rsidRPr="00DF3C57">
        <w:rPr>
          <w:rFonts w:ascii="Arial" w:hAnsi="Arial"/>
        </w:rPr>
        <w:t>of a</w:t>
      </w:r>
      <w:r w:rsidR="00DF3C57">
        <w:rPr>
          <w:rFonts w:ascii="Arial" w:hAnsi="Arial"/>
        </w:rPr>
        <w:t xml:space="preserve"> purchase</w:t>
      </w:r>
      <w:r w:rsidR="00DF3C57" w:rsidRPr="00DF3C57">
        <w:rPr>
          <w:rFonts w:ascii="Arial" w:hAnsi="Arial"/>
        </w:rPr>
        <w:t xml:space="preserve"> order or its part for delivery of the Goods </w:t>
      </w:r>
      <w:r w:rsidR="00DF3C57">
        <w:rPr>
          <w:rFonts w:ascii="Arial" w:hAnsi="Arial"/>
        </w:rPr>
        <w:t>cut</w:t>
      </w:r>
      <w:r w:rsidR="00DF3C57" w:rsidRPr="00DF3C57">
        <w:rPr>
          <w:rFonts w:ascii="Arial" w:hAnsi="Arial"/>
        </w:rPr>
        <w:t xml:space="preserve"> into sheets</w:t>
      </w:r>
      <w:r w:rsidR="00DF3C57">
        <w:rPr>
          <w:rFonts w:ascii="Arial" w:hAnsi="Arial"/>
        </w:rPr>
        <w:t xml:space="preserve">: </w:t>
      </w:r>
      <w:r w:rsidR="00274C88" w:rsidRPr="00DF3C57">
        <w:rPr>
          <w:rFonts w:ascii="Arial" w:hAnsi="Arial"/>
          <w:b/>
        </w:rPr>
        <w:t>Production plant I - Růžová 6</w:t>
      </w:r>
      <w:r w:rsidR="00F362BE" w:rsidRPr="00DF3C57">
        <w:rPr>
          <w:rFonts w:ascii="Arial" w:hAnsi="Arial"/>
          <w:b/>
        </w:rPr>
        <w:t xml:space="preserve">, House No. </w:t>
      </w:r>
      <w:r w:rsidR="00274C88" w:rsidRPr="00DF3C57">
        <w:rPr>
          <w:rFonts w:ascii="Arial" w:hAnsi="Arial"/>
          <w:b/>
        </w:rPr>
        <w:t>943, 110 00 Prague 1, Czech Republic</w:t>
      </w:r>
      <w:r w:rsidR="00DF3C57">
        <w:rPr>
          <w:rFonts w:ascii="Arial" w:hAnsi="Arial"/>
        </w:rPr>
        <w:t>.</w:t>
      </w:r>
    </w:p>
    <w:p w14:paraId="2F8BD86F" w14:textId="0AA322C3" w:rsidR="0007059A" w:rsidRPr="0007059A" w:rsidRDefault="0007059A" w:rsidP="00E963A9">
      <w:pPr>
        <w:numPr>
          <w:ilvl w:val="1"/>
          <w:numId w:val="31"/>
        </w:numPr>
        <w:spacing w:after="120"/>
        <w:jc w:val="both"/>
        <w:rPr>
          <w:rFonts w:ascii="Arial" w:hAnsi="Arial" w:cs="Arial"/>
        </w:rPr>
      </w:pPr>
      <w:r>
        <w:rPr>
          <w:rFonts w:ascii="Arial" w:hAnsi="Arial"/>
        </w:rPr>
        <w:t xml:space="preserve">The Contractor shall arrange for the transportation of the Goods to the </w:t>
      </w:r>
      <w:r w:rsidR="00F5123F">
        <w:rPr>
          <w:rFonts w:ascii="Arial" w:hAnsi="Arial"/>
        </w:rPr>
        <w:t>p</w:t>
      </w:r>
      <w:r>
        <w:rPr>
          <w:rFonts w:ascii="Arial" w:hAnsi="Arial"/>
        </w:rPr>
        <w:t xml:space="preserve">lace of </w:t>
      </w:r>
      <w:r w:rsidR="00F362BE">
        <w:rPr>
          <w:rFonts w:ascii="Arial" w:hAnsi="Arial"/>
        </w:rPr>
        <w:t xml:space="preserve">performance </w:t>
      </w:r>
      <w:r>
        <w:rPr>
          <w:rFonts w:ascii="Arial" w:hAnsi="Arial"/>
        </w:rPr>
        <w:t xml:space="preserve">at its own expense and risk in accordance with Incoterms 2010, DAP. </w:t>
      </w:r>
    </w:p>
    <w:p w14:paraId="22FAF97C" w14:textId="77777777" w:rsidR="0082029E" w:rsidRPr="00634A64" w:rsidRDefault="006A648D" w:rsidP="00E963A9">
      <w:pPr>
        <w:numPr>
          <w:ilvl w:val="1"/>
          <w:numId w:val="31"/>
        </w:numPr>
        <w:spacing w:after="120"/>
        <w:ind w:left="703" w:hanging="703"/>
        <w:jc w:val="both"/>
        <w:rPr>
          <w:rFonts w:ascii="Arial" w:hAnsi="Arial" w:cs="Arial"/>
        </w:rPr>
      </w:pPr>
      <w:r>
        <w:rPr>
          <w:rFonts w:ascii="Arial" w:hAnsi="Arial"/>
          <w:color w:val="000000"/>
        </w:rPr>
        <w:t>The Contractor may deliver the Goods on business days from 06:00 a.m. to 02:00 p.m., unless otherwise agreed to by the Parties.</w:t>
      </w:r>
    </w:p>
    <w:p w14:paraId="1141D7C0" w14:textId="2F793FA6" w:rsidR="0007059A" w:rsidRPr="00D9128D" w:rsidRDefault="0082029E" w:rsidP="00E963A9">
      <w:pPr>
        <w:pStyle w:val="Prohlen"/>
        <w:widowControl/>
        <w:numPr>
          <w:ilvl w:val="1"/>
          <w:numId w:val="31"/>
        </w:numPr>
        <w:spacing w:after="120" w:line="276" w:lineRule="auto"/>
        <w:jc w:val="both"/>
        <w:rPr>
          <w:rFonts w:ascii="Arial" w:hAnsi="Arial" w:cs="Arial"/>
          <w:b w:val="0"/>
          <w:bCs/>
          <w:sz w:val="22"/>
          <w:szCs w:val="22"/>
        </w:rPr>
      </w:pPr>
      <w:r>
        <w:rPr>
          <w:rFonts w:ascii="Arial" w:hAnsi="Arial"/>
          <w:b w:val="0"/>
          <w:bCs/>
          <w:sz w:val="22"/>
          <w:szCs w:val="22"/>
        </w:rPr>
        <w:t xml:space="preserve">The supplied Goods shall be packed in a manner that is usual for such type of Goods, taking into consideration the </w:t>
      </w:r>
      <w:r w:rsidR="004F4BF1">
        <w:rPr>
          <w:rFonts w:ascii="Arial" w:hAnsi="Arial"/>
          <w:b w:val="0"/>
          <w:bCs/>
          <w:sz w:val="22"/>
          <w:szCs w:val="22"/>
        </w:rPr>
        <w:t xml:space="preserve">place </w:t>
      </w:r>
      <w:r>
        <w:rPr>
          <w:rFonts w:ascii="Arial" w:hAnsi="Arial"/>
          <w:b w:val="0"/>
          <w:bCs/>
          <w:sz w:val="22"/>
          <w:szCs w:val="22"/>
        </w:rPr>
        <w:t xml:space="preserve">of delivery of the Goods and the mode of transport, so as to ensure the preservation and protection of the quality of the Goods, as well as protect the Goods from damage by mechanical and atmospheric elements. Each </w:t>
      </w:r>
      <w:r w:rsidRPr="00D9128D">
        <w:rPr>
          <w:rFonts w:ascii="Arial" w:hAnsi="Arial"/>
          <w:b w:val="0"/>
          <w:bCs/>
          <w:sz w:val="22"/>
          <w:szCs w:val="22"/>
        </w:rPr>
        <w:t xml:space="preserve">consignment shall be duly marked with the name of the Goods, manufacturer and weight of the Goods. </w:t>
      </w:r>
    </w:p>
    <w:p w14:paraId="7055CDBD" w14:textId="581E1AE3" w:rsidR="00B2281D" w:rsidRDefault="00B2281D" w:rsidP="00B2281D">
      <w:pPr>
        <w:pStyle w:val="Prohlen"/>
        <w:numPr>
          <w:ilvl w:val="1"/>
          <w:numId w:val="31"/>
        </w:numPr>
        <w:spacing w:after="120" w:line="276" w:lineRule="auto"/>
        <w:jc w:val="both"/>
        <w:rPr>
          <w:rFonts w:ascii="Arial" w:hAnsi="Arial" w:cs="Arial"/>
          <w:b w:val="0"/>
          <w:bCs/>
          <w:sz w:val="22"/>
          <w:szCs w:val="22"/>
        </w:rPr>
      </w:pPr>
      <w:r w:rsidRPr="00D9128D">
        <w:rPr>
          <w:rFonts w:ascii="Arial" w:hAnsi="Arial" w:cs="Arial"/>
          <w:b w:val="0"/>
          <w:bCs/>
          <w:sz w:val="22"/>
          <w:szCs w:val="22"/>
        </w:rPr>
        <w:t>If the Goods are delivered in roll</w:t>
      </w:r>
      <w:r w:rsidR="00F5123F" w:rsidRPr="00D9128D">
        <w:rPr>
          <w:rFonts w:ascii="Arial" w:hAnsi="Arial" w:cs="Arial"/>
          <w:b w:val="0"/>
          <w:bCs/>
          <w:sz w:val="22"/>
          <w:szCs w:val="22"/>
        </w:rPr>
        <w:t>s</w:t>
      </w:r>
      <w:r w:rsidRPr="00D9128D">
        <w:rPr>
          <w:rFonts w:ascii="Arial" w:hAnsi="Arial" w:cs="Arial"/>
          <w:b w:val="0"/>
          <w:bCs/>
          <w:sz w:val="22"/>
          <w:szCs w:val="22"/>
        </w:rPr>
        <w:t xml:space="preserve"> according to the Client's request, the Contractor shall mark on the delivered Goods any interruption of the Good (i</w:t>
      </w:r>
      <w:r w:rsidR="00B43C05" w:rsidRPr="00D9128D">
        <w:rPr>
          <w:rFonts w:ascii="Arial" w:hAnsi="Arial" w:cs="Arial"/>
          <w:b w:val="0"/>
          <w:bCs/>
          <w:sz w:val="22"/>
          <w:szCs w:val="22"/>
        </w:rPr>
        <w:t>.</w:t>
      </w:r>
      <w:r w:rsidRPr="00D9128D">
        <w:rPr>
          <w:rFonts w:ascii="Arial" w:hAnsi="Arial" w:cs="Arial"/>
          <w:b w:val="0"/>
          <w:bCs/>
          <w:sz w:val="22"/>
          <w:szCs w:val="22"/>
        </w:rPr>
        <w:t>e</w:t>
      </w:r>
      <w:r w:rsidR="00B43C05" w:rsidRPr="00D9128D">
        <w:rPr>
          <w:rFonts w:ascii="Arial" w:hAnsi="Arial" w:cs="Arial"/>
          <w:b w:val="0"/>
          <w:bCs/>
          <w:sz w:val="22"/>
          <w:szCs w:val="22"/>
        </w:rPr>
        <w:t>.</w:t>
      </w:r>
      <w:r w:rsidRPr="00D9128D">
        <w:rPr>
          <w:rFonts w:ascii="Arial" w:hAnsi="Arial" w:cs="Arial"/>
          <w:b w:val="0"/>
          <w:bCs/>
          <w:sz w:val="22"/>
          <w:szCs w:val="22"/>
        </w:rPr>
        <w:t xml:space="preserve"> its </w:t>
      </w:r>
      <w:r w:rsidR="00F5123F" w:rsidRPr="00D9128D">
        <w:rPr>
          <w:rFonts w:ascii="Arial" w:hAnsi="Arial" w:cs="Arial"/>
          <w:b w:val="0"/>
          <w:bCs/>
          <w:sz w:val="22"/>
          <w:szCs w:val="22"/>
        </w:rPr>
        <w:t>potential</w:t>
      </w:r>
      <w:r w:rsidRPr="00D9128D">
        <w:rPr>
          <w:rFonts w:ascii="Arial" w:hAnsi="Arial" w:cs="Arial"/>
          <w:b w:val="0"/>
          <w:bCs/>
          <w:sz w:val="22"/>
          <w:szCs w:val="22"/>
        </w:rPr>
        <w:t xml:space="preserve"> linking</w:t>
      </w:r>
      <w:r w:rsidR="00F5123F" w:rsidRPr="00D9128D">
        <w:rPr>
          <w:rFonts w:ascii="Arial" w:hAnsi="Arial" w:cs="Arial"/>
          <w:b w:val="0"/>
          <w:bCs/>
          <w:sz w:val="22"/>
          <w:szCs w:val="22"/>
        </w:rPr>
        <w:t>/connection</w:t>
      </w:r>
      <w:r w:rsidRPr="00D9128D">
        <w:rPr>
          <w:rFonts w:ascii="Arial" w:hAnsi="Arial" w:cs="Arial"/>
          <w:b w:val="0"/>
          <w:bCs/>
          <w:sz w:val="22"/>
          <w:szCs w:val="22"/>
        </w:rPr>
        <w:t>), namely holographic stripe</w:t>
      </w:r>
      <w:r w:rsidR="00D9128D" w:rsidRPr="00D9128D">
        <w:rPr>
          <w:rFonts w:ascii="Arial" w:hAnsi="Arial" w:cs="Arial"/>
          <w:b w:val="0"/>
          <w:bCs/>
          <w:sz w:val="22"/>
          <w:szCs w:val="22"/>
        </w:rPr>
        <w:t>,</w:t>
      </w:r>
      <w:r w:rsidRPr="00D9128D">
        <w:rPr>
          <w:rFonts w:ascii="Arial" w:hAnsi="Arial" w:cs="Arial"/>
          <w:b w:val="0"/>
          <w:bCs/>
          <w:sz w:val="22"/>
          <w:szCs w:val="22"/>
        </w:rPr>
        <w:t xml:space="preserve"> or defective kg, by inserted </w:t>
      </w:r>
      <w:r w:rsidR="00D9128D" w:rsidRPr="00D9128D">
        <w:rPr>
          <w:rFonts w:ascii="Arial" w:hAnsi="Arial" w:cs="Arial"/>
          <w:b w:val="0"/>
          <w:bCs/>
          <w:sz w:val="22"/>
          <w:szCs w:val="22"/>
        </w:rPr>
        <w:t>coloured</w:t>
      </w:r>
      <w:r w:rsidRPr="00D9128D">
        <w:rPr>
          <w:rFonts w:ascii="Arial" w:hAnsi="Arial" w:cs="Arial"/>
          <w:b w:val="0"/>
          <w:bCs/>
          <w:sz w:val="22"/>
          <w:szCs w:val="22"/>
        </w:rPr>
        <w:t xml:space="preserve"> paper (</w:t>
      </w:r>
      <w:r w:rsidRPr="00B2281D">
        <w:rPr>
          <w:rFonts w:ascii="Arial" w:hAnsi="Arial" w:cs="Arial"/>
          <w:b w:val="0"/>
          <w:bCs/>
          <w:sz w:val="22"/>
          <w:szCs w:val="22"/>
        </w:rPr>
        <w:t xml:space="preserve">or </w:t>
      </w:r>
      <w:r w:rsidR="00D9128D">
        <w:rPr>
          <w:rFonts w:ascii="Arial" w:hAnsi="Arial" w:cs="Arial"/>
          <w:b w:val="0"/>
          <w:bCs/>
          <w:sz w:val="22"/>
          <w:szCs w:val="22"/>
        </w:rPr>
        <w:t xml:space="preserve">alternatively </w:t>
      </w:r>
      <w:r>
        <w:rPr>
          <w:rFonts w:ascii="Arial" w:hAnsi="Arial" w:cs="Arial"/>
          <w:b w:val="0"/>
          <w:bCs/>
          <w:sz w:val="22"/>
          <w:szCs w:val="22"/>
        </w:rPr>
        <w:t xml:space="preserve">mark </w:t>
      </w:r>
      <w:r w:rsidR="00D9128D">
        <w:rPr>
          <w:rFonts w:ascii="Arial" w:hAnsi="Arial" w:cs="Arial"/>
          <w:b w:val="0"/>
          <w:bCs/>
          <w:sz w:val="22"/>
          <w:szCs w:val="22"/>
        </w:rPr>
        <w:t xml:space="preserve">also </w:t>
      </w:r>
      <w:r>
        <w:rPr>
          <w:rFonts w:ascii="Arial" w:hAnsi="Arial" w:cs="Arial"/>
          <w:b w:val="0"/>
          <w:bCs/>
          <w:sz w:val="22"/>
          <w:szCs w:val="22"/>
        </w:rPr>
        <w:t>visibly by marker)</w:t>
      </w:r>
      <w:r w:rsidRPr="00B2281D">
        <w:rPr>
          <w:rFonts w:ascii="Arial" w:hAnsi="Arial" w:cs="Arial"/>
          <w:b w:val="0"/>
          <w:bCs/>
          <w:sz w:val="22"/>
          <w:szCs w:val="22"/>
        </w:rPr>
        <w:t xml:space="preserve">. Holographic stripe interruptions must be properly marked on the roll at the beginning and end by loading </w:t>
      </w:r>
      <w:r w:rsidR="00D9128D" w:rsidRPr="00B2281D">
        <w:rPr>
          <w:rFonts w:ascii="Arial" w:hAnsi="Arial" w:cs="Arial"/>
          <w:b w:val="0"/>
          <w:bCs/>
          <w:sz w:val="22"/>
          <w:szCs w:val="22"/>
        </w:rPr>
        <w:t>coloured</w:t>
      </w:r>
      <w:r w:rsidRPr="00B2281D">
        <w:rPr>
          <w:rFonts w:ascii="Arial" w:hAnsi="Arial" w:cs="Arial"/>
          <w:b w:val="0"/>
          <w:bCs/>
          <w:sz w:val="22"/>
          <w:szCs w:val="22"/>
        </w:rPr>
        <w:t xml:space="preserve"> paper.</w:t>
      </w:r>
    </w:p>
    <w:p w14:paraId="48C6DEB5" w14:textId="15FA63DD" w:rsidR="00B2281D" w:rsidRDefault="00B2281D" w:rsidP="00B2281D">
      <w:pPr>
        <w:pStyle w:val="Prohlen"/>
        <w:numPr>
          <w:ilvl w:val="1"/>
          <w:numId w:val="31"/>
        </w:numPr>
        <w:spacing w:after="120" w:line="276" w:lineRule="auto"/>
        <w:jc w:val="both"/>
        <w:rPr>
          <w:rFonts w:ascii="Arial" w:hAnsi="Arial" w:cs="Arial"/>
          <w:b w:val="0"/>
          <w:bCs/>
          <w:sz w:val="22"/>
          <w:szCs w:val="22"/>
        </w:rPr>
      </w:pPr>
      <w:r w:rsidRPr="00B2281D">
        <w:rPr>
          <w:rFonts w:ascii="Arial" w:hAnsi="Arial" w:cs="Arial"/>
          <w:b w:val="0"/>
          <w:bCs/>
          <w:sz w:val="22"/>
          <w:szCs w:val="22"/>
        </w:rPr>
        <w:t xml:space="preserve">The Parties agree that there may be no more than one interruption per </w:t>
      </w:r>
      <w:r w:rsidR="00D9128D">
        <w:rPr>
          <w:rFonts w:ascii="Arial" w:hAnsi="Arial" w:cs="Arial"/>
          <w:b w:val="0"/>
          <w:bCs/>
          <w:sz w:val="22"/>
          <w:szCs w:val="22"/>
        </w:rPr>
        <w:t xml:space="preserve">one </w:t>
      </w:r>
      <w:r>
        <w:rPr>
          <w:rFonts w:ascii="Arial" w:hAnsi="Arial" w:cs="Arial"/>
          <w:b w:val="0"/>
          <w:bCs/>
          <w:sz w:val="22"/>
          <w:szCs w:val="22"/>
        </w:rPr>
        <w:t>roll</w:t>
      </w:r>
      <w:r w:rsidRPr="00B2281D">
        <w:rPr>
          <w:rFonts w:ascii="Arial" w:hAnsi="Arial" w:cs="Arial"/>
          <w:b w:val="0"/>
          <w:bCs/>
          <w:sz w:val="22"/>
          <w:szCs w:val="22"/>
        </w:rPr>
        <w:t xml:space="preserve"> of the Goods. The </w:t>
      </w:r>
      <w:r>
        <w:rPr>
          <w:rFonts w:ascii="Arial" w:hAnsi="Arial" w:cs="Arial"/>
          <w:b w:val="0"/>
          <w:bCs/>
          <w:sz w:val="22"/>
          <w:szCs w:val="22"/>
        </w:rPr>
        <w:t>Contractor</w:t>
      </w:r>
      <w:r w:rsidRPr="00B2281D">
        <w:rPr>
          <w:rFonts w:ascii="Arial" w:hAnsi="Arial" w:cs="Arial"/>
          <w:b w:val="0"/>
          <w:bCs/>
          <w:sz w:val="22"/>
          <w:szCs w:val="22"/>
        </w:rPr>
        <w:t xml:space="preserve"> shall be liable to the Client for any damage caused by failure to comply with this provision</w:t>
      </w:r>
      <w:r>
        <w:rPr>
          <w:rFonts w:ascii="Arial" w:hAnsi="Arial" w:cs="Arial"/>
          <w:b w:val="0"/>
          <w:bCs/>
          <w:sz w:val="22"/>
          <w:szCs w:val="22"/>
        </w:rPr>
        <w:t>.</w:t>
      </w:r>
    </w:p>
    <w:p w14:paraId="3E05E87F" w14:textId="42A32594" w:rsidR="00B2281D" w:rsidRPr="00B2281D" w:rsidRDefault="00B2281D" w:rsidP="00B2281D">
      <w:pPr>
        <w:pStyle w:val="Prohlen"/>
        <w:numPr>
          <w:ilvl w:val="1"/>
          <w:numId w:val="31"/>
        </w:numPr>
        <w:spacing w:after="120" w:line="276" w:lineRule="auto"/>
        <w:jc w:val="both"/>
        <w:rPr>
          <w:rFonts w:ascii="Arial" w:hAnsi="Arial" w:cs="Arial"/>
          <w:b w:val="0"/>
          <w:bCs/>
          <w:sz w:val="22"/>
          <w:szCs w:val="22"/>
        </w:rPr>
      </w:pPr>
      <w:r w:rsidRPr="00B2281D">
        <w:rPr>
          <w:rFonts w:ascii="Arial" w:hAnsi="Arial" w:cs="Arial"/>
          <w:b w:val="0"/>
          <w:bCs/>
          <w:sz w:val="22"/>
          <w:szCs w:val="22"/>
        </w:rPr>
        <w:t>If the Goods are delivered in sheets according to the Client's request, no interruption of the Goods or, in particular a holographic strip</w:t>
      </w:r>
      <w:r w:rsidR="00D9128D">
        <w:rPr>
          <w:rFonts w:ascii="Arial" w:hAnsi="Arial" w:cs="Arial"/>
          <w:b w:val="0"/>
          <w:bCs/>
          <w:sz w:val="22"/>
          <w:szCs w:val="22"/>
        </w:rPr>
        <w:t>,</w:t>
      </w:r>
      <w:r w:rsidRPr="00B2281D">
        <w:rPr>
          <w:rFonts w:ascii="Arial" w:hAnsi="Arial" w:cs="Arial"/>
          <w:b w:val="0"/>
          <w:bCs/>
          <w:sz w:val="22"/>
          <w:szCs w:val="22"/>
        </w:rPr>
        <w:t xml:space="preserve"> is permitted</w:t>
      </w:r>
      <w:r>
        <w:rPr>
          <w:rFonts w:ascii="Arial" w:hAnsi="Arial" w:cs="Arial"/>
          <w:b w:val="0"/>
          <w:bCs/>
          <w:sz w:val="22"/>
          <w:szCs w:val="22"/>
        </w:rPr>
        <w:t>.</w:t>
      </w:r>
    </w:p>
    <w:p w14:paraId="084E4630" w14:textId="07E5820D" w:rsidR="00365FAF" w:rsidRPr="0007059A" w:rsidRDefault="00365FAF" w:rsidP="00E963A9">
      <w:pPr>
        <w:pStyle w:val="Prohlen"/>
        <w:numPr>
          <w:ilvl w:val="1"/>
          <w:numId w:val="31"/>
        </w:numPr>
        <w:spacing w:after="120" w:line="276" w:lineRule="auto"/>
        <w:jc w:val="both"/>
        <w:rPr>
          <w:rFonts w:ascii="Arial" w:hAnsi="Arial" w:cs="Arial"/>
          <w:b w:val="0"/>
          <w:bCs/>
          <w:sz w:val="22"/>
          <w:szCs w:val="22"/>
        </w:rPr>
      </w:pPr>
      <w:r>
        <w:rPr>
          <w:rFonts w:ascii="Arial" w:hAnsi="Arial"/>
          <w:b w:val="0"/>
          <w:bCs/>
          <w:sz w:val="22"/>
          <w:szCs w:val="22"/>
        </w:rPr>
        <w:t xml:space="preserve">The Contractor shall store the individual paper sheets </w:t>
      </w:r>
      <w:r w:rsidR="004F4BF1">
        <w:rPr>
          <w:rFonts w:ascii="Arial" w:hAnsi="Arial"/>
          <w:b w:val="0"/>
          <w:bCs/>
          <w:sz w:val="22"/>
          <w:szCs w:val="22"/>
        </w:rPr>
        <w:t xml:space="preserve">or </w:t>
      </w:r>
      <w:r>
        <w:rPr>
          <w:rFonts w:ascii="Arial" w:hAnsi="Arial"/>
          <w:b w:val="0"/>
          <w:bCs/>
          <w:sz w:val="22"/>
          <w:szCs w:val="22"/>
        </w:rPr>
        <w:t xml:space="preserve">rolls on a pallet, not more than 3 pieces per pallet (+ the rest), up to the height of 170 cm in case of rolls and up to the height of 130 cm in case of sheets and the total weight up to 1 ton. The rolls shall be secured with a shrink wrap and a label against unauthorised handling. The pallet needs to be provided with a top cover and a label. </w:t>
      </w:r>
    </w:p>
    <w:p w14:paraId="3DE7663F" w14:textId="77777777" w:rsidR="00365FAF" w:rsidRPr="00365FAF" w:rsidRDefault="00365FAF" w:rsidP="00E963A9">
      <w:pPr>
        <w:pStyle w:val="Prohlen"/>
        <w:numPr>
          <w:ilvl w:val="1"/>
          <w:numId w:val="31"/>
        </w:numPr>
        <w:spacing w:after="120" w:line="276" w:lineRule="auto"/>
        <w:jc w:val="both"/>
        <w:rPr>
          <w:rFonts w:ascii="Arial" w:hAnsi="Arial" w:cs="Arial"/>
          <w:b w:val="0"/>
          <w:bCs/>
          <w:sz w:val="22"/>
          <w:szCs w:val="22"/>
        </w:rPr>
      </w:pPr>
      <w:r>
        <w:rPr>
          <w:rFonts w:ascii="Arial" w:hAnsi="Arial"/>
          <w:b w:val="0"/>
          <w:bCs/>
          <w:sz w:val="22"/>
          <w:szCs w:val="22"/>
        </w:rPr>
        <w:t>The pallet label shall contain the storage condition and at least the following details:</w:t>
      </w:r>
    </w:p>
    <w:p w14:paraId="714A4B50"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Pallet No.,</w:t>
      </w:r>
    </w:p>
    <w:p w14:paraId="4A3820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Roll No. on the pallet,</w:t>
      </w:r>
    </w:p>
    <w:p w14:paraId="663F7E8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Good paper weight,</w:t>
      </w:r>
    </w:p>
    <w:p w14:paraId="2CE712C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Defective paper weight,</w:t>
      </w:r>
    </w:p>
    <w:p w14:paraId="37C967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Gross weight (including packaging and pallet),</w:t>
      </w:r>
    </w:p>
    <w:p w14:paraId="44903926" w14:textId="77777777" w:rsidR="00365FAF" w:rsidRPr="00365FAF" w:rsidRDefault="00365FAF" w:rsidP="00E963A9">
      <w:pPr>
        <w:pStyle w:val="Prohlen"/>
        <w:numPr>
          <w:ilvl w:val="0"/>
          <w:numId w:val="29"/>
        </w:numPr>
        <w:spacing w:after="120" w:line="276" w:lineRule="auto"/>
        <w:ind w:left="1423" w:hanging="357"/>
        <w:jc w:val="both"/>
        <w:rPr>
          <w:rFonts w:ascii="Arial" w:hAnsi="Arial" w:cs="Arial"/>
          <w:b w:val="0"/>
          <w:bCs/>
          <w:sz w:val="22"/>
          <w:szCs w:val="22"/>
        </w:rPr>
      </w:pPr>
      <w:r>
        <w:rPr>
          <w:rFonts w:ascii="Arial" w:hAnsi="Arial"/>
          <w:b w:val="0"/>
          <w:bCs/>
          <w:sz w:val="22"/>
          <w:szCs w:val="22"/>
        </w:rPr>
        <w:t>Net weight.</w:t>
      </w:r>
    </w:p>
    <w:p w14:paraId="6BED4E21" w14:textId="77777777" w:rsidR="0007059A" w:rsidRDefault="0007059A" w:rsidP="00B2281D">
      <w:pPr>
        <w:pStyle w:val="Prohlen"/>
        <w:widowControl/>
        <w:numPr>
          <w:ilvl w:val="1"/>
          <w:numId w:val="32"/>
        </w:numPr>
        <w:spacing w:after="120" w:line="276" w:lineRule="auto"/>
        <w:jc w:val="both"/>
        <w:rPr>
          <w:rFonts w:ascii="Arial" w:hAnsi="Arial" w:cs="Arial"/>
          <w:b w:val="0"/>
          <w:bCs/>
          <w:sz w:val="22"/>
          <w:szCs w:val="22"/>
        </w:rPr>
      </w:pPr>
      <w:bookmarkStart w:id="3" w:name="_Ref342903961"/>
      <w:r>
        <w:rPr>
          <w:rFonts w:ascii="Arial" w:hAnsi="Arial"/>
          <w:b w:val="0"/>
          <w:bCs/>
          <w:sz w:val="22"/>
          <w:szCs w:val="22"/>
        </w:rPr>
        <w:t>The Client shall agree to take over Goods free of any defects and supplied by the Contractor on the basis of and in accordance with this Framework Agreement, and to pay the price for deliveries of the Goods to the Contractor.</w:t>
      </w:r>
    </w:p>
    <w:p w14:paraId="09DB3457" w14:textId="3C57CBCC" w:rsidR="0007059A" w:rsidRPr="004B0DB8" w:rsidRDefault="0007059A" w:rsidP="00E963A9">
      <w:pPr>
        <w:pStyle w:val="Prohlen"/>
        <w:numPr>
          <w:ilvl w:val="1"/>
          <w:numId w:val="32"/>
        </w:numPr>
        <w:spacing w:after="120" w:line="276" w:lineRule="auto"/>
        <w:jc w:val="both"/>
        <w:rPr>
          <w:rFonts w:ascii="Arial" w:hAnsi="Arial" w:cs="Arial"/>
          <w:b w:val="0"/>
          <w:bCs/>
          <w:sz w:val="22"/>
          <w:szCs w:val="22"/>
        </w:rPr>
      </w:pPr>
      <w:r>
        <w:rPr>
          <w:rFonts w:ascii="Arial" w:hAnsi="Arial"/>
          <w:b w:val="0"/>
          <w:bCs/>
          <w:sz w:val="22"/>
          <w:szCs w:val="22"/>
        </w:rPr>
        <w:t xml:space="preserve">The ownership title to the Goods supplied under this Framework Agreement shall pass on to the Client at the moment of takeover of the Goods, i.e. upon the handover protocol for the Goods (delivery note) being signed by the </w:t>
      </w:r>
      <w:r w:rsidR="004F4BF1">
        <w:rPr>
          <w:rFonts w:ascii="Arial" w:hAnsi="Arial"/>
          <w:b w:val="0"/>
          <w:bCs/>
          <w:sz w:val="22"/>
          <w:szCs w:val="22"/>
        </w:rPr>
        <w:t>Client</w:t>
      </w:r>
      <w:r>
        <w:rPr>
          <w:rFonts w:ascii="Arial" w:hAnsi="Arial"/>
          <w:b w:val="0"/>
          <w:bCs/>
          <w:sz w:val="22"/>
          <w:szCs w:val="22"/>
        </w:rPr>
        <w:t xml:space="preserve">. The risk of damage to the Goods is transferred to the Client at the same moment. </w:t>
      </w:r>
    </w:p>
    <w:p w14:paraId="397393E5" w14:textId="77777777" w:rsidR="00F623E7" w:rsidRPr="0007059A" w:rsidRDefault="00F623E7" w:rsidP="00E963A9">
      <w:pPr>
        <w:pStyle w:val="Prohlen"/>
        <w:widowControl/>
        <w:spacing w:after="120" w:line="276" w:lineRule="auto"/>
        <w:ind w:left="705"/>
        <w:jc w:val="both"/>
        <w:rPr>
          <w:rFonts w:ascii="Arial" w:hAnsi="Arial" w:cs="Arial"/>
          <w:b w:val="0"/>
          <w:bCs/>
          <w:sz w:val="22"/>
          <w:szCs w:val="22"/>
        </w:rPr>
      </w:pPr>
    </w:p>
    <w:bookmarkEnd w:id="3"/>
    <w:p w14:paraId="21FD8B10" w14:textId="77777777" w:rsidR="00AB2528" w:rsidRPr="005B161B" w:rsidRDefault="00535367" w:rsidP="00621D2E">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PRICE</w:t>
      </w:r>
    </w:p>
    <w:p w14:paraId="16CCBA9C" w14:textId="633D6E32" w:rsidR="00097009" w:rsidRPr="0027019E" w:rsidRDefault="00AB2528" w:rsidP="00E963A9">
      <w:pPr>
        <w:pStyle w:val="Odstavecseseznamem"/>
        <w:numPr>
          <w:ilvl w:val="0"/>
          <w:numId w:val="12"/>
        </w:numPr>
        <w:spacing w:after="120"/>
        <w:ind w:left="709" w:hanging="709"/>
        <w:jc w:val="both"/>
        <w:rPr>
          <w:rFonts w:ascii="Arial" w:hAnsi="Arial" w:cs="Arial"/>
        </w:rPr>
      </w:pPr>
      <w:bookmarkStart w:id="4" w:name="_Ref342917211"/>
      <w:r>
        <w:rPr>
          <w:rFonts w:ascii="Arial" w:hAnsi="Arial"/>
        </w:rPr>
        <w:t xml:space="preserve">The Contractor agrees to supply the Goods and manufacture the </w:t>
      </w:r>
      <w:r w:rsidR="00B05DE1">
        <w:rPr>
          <w:rFonts w:ascii="Arial" w:hAnsi="Arial"/>
        </w:rPr>
        <w:t>Master</w:t>
      </w:r>
      <w:r w:rsidR="00B43C05">
        <w:rPr>
          <w:rFonts w:ascii="Arial" w:hAnsi="Arial"/>
        </w:rPr>
        <w:t xml:space="preserve"> or the </w:t>
      </w:r>
      <w:r w:rsidR="00B05DE1">
        <w:rPr>
          <w:rFonts w:ascii="Arial" w:hAnsi="Arial"/>
        </w:rPr>
        <w:t>Dandy Roll</w:t>
      </w:r>
      <w:r>
        <w:rPr>
          <w:rFonts w:ascii="Arial" w:hAnsi="Arial"/>
        </w:rPr>
        <w:t xml:space="preserve"> for the duration of this Framework Agreement for the Client for the prices calculated according to the price list contained in </w:t>
      </w:r>
      <w:r>
        <w:rPr>
          <w:rFonts w:ascii="Arial" w:hAnsi="Arial"/>
          <w:b/>
          <w:bCs/>
        </w:rPr>
        <w:t>Annex 1</w:t>
      </w:r>
      <w:r>
        <w:rPr>
          <w:rFonts w:ascii="Arial" w:hAnsi="Arial"/>
        </w:rPr>
        <w:t xml:space="preserve"> to this Framework Agreement. Any and all prices are stated </w:t>
      </w:r>
      <w:r>
        <w:rPr>
          <w:rFonts w:ascii="Arial" w:hAnsi="Arial"/>
          <w:b/>
          <w:bCs/>
        </w:rPr>
        <w:t>in euros (EUR) exclusive of VAT</w:t>
      </w:r>
      <w:r>
        <w:rPr>
          <w:rFonts w:ascii="Arial" w:hAnsi="Arial"/>
        </w:rPr>
        <w:t>.</w:t>
      </w:r>
    </w:p>
    <w:p w14:paraId="471FA553" w14:textId="39AC02C7" w:rsidR="00097009" w:rsidRPr="007B4433" w:rsidRDefault="00AB2528" w:rsidP="00E963A9">
      <w:pPr>
        <w:pStyle w:val="Prohlen"/>
        <w:widowControl/>
        <w:numPr>
          <w:ilvl w:val="0"/>
          <w:numId w:val="12"/>
        </w:numPr>
        <w:spacing w:after="120" w:line="276" w:lineRule="auto"/>
        <w:ind w:left="709" w:hanging="709"/>
        <w:jc w:val="both"/>
        <w:rPr>
          <w:rFonts w:ascii="Arial" w:hAnsi="Arial" w:cs="Arial"/>
          <w:b w:val="0"/>
          <w:sz w:val="22"/>
          <w:szCs w:val="22"/>
        </w:rPr>
      </w:pPr>
      <w:r>
        <w:rPr>
          <w:rFonts w:ascii="Arial" w:hAnsi="Arial"/>
          <w:b w:val="0"/>
          <w:sz w:val="22"/>
          <w:szCs w:val="22"/>
        </w:rPr>
        <w:t xml:space="preserve">The price for the individual supplies of the Goods and the </w:t>
      </w:r>
      <w:r w:rsidR="00B05DE1">
        <w:rPr>
          <w:rFonts w:ascii="Arial" w:hAnsi="Arial"/>
          <w:b w:val="0"/>
          <w:sz w:val="22"/>
          <w:szCs w:val="22"/>
        </w:rPr>
        <w:t>Master</w:t>
      </w:r>
      <w:r w:rsidR="00B43C05">
        <w:rPr>
          <w:rFonts w:ascii="Arial" w:hAnsi="Arial"/>
          <w:b w:val="0"/>
          <w:sz w:val="22"/>
          <w:szCs w:val="22"/>
        </w:rPr>
        <w:t xml:space="preserve"> or the </w:t>
      </w:r>
      <w:r w:rsidR="00B05DE1">
        <w:rPr>
          <w:rFonts w:ascii="Arial" w:hAnsi="Arial"/>
          <w:b w:val="0"/>
        </w:rPr>
        <w:t>Dandy Roll</w:t>
      </w:r>
      <w:r>
        <w:rPr>
          <w:rFonts w:ascii="Arial" w:hAnsi="Arial"/>
          <w:b w:val="0"/>
          <w:sz w:val="22"/>
          <w:szCs w:val="22"/>
        </w:rPr>
        <w:t xml:space="preserve"> manufacture also includes any and all the related costs of the Contractor, particularly packaging and </w:t>
      </w:r>
      <w:r w:rsidR="004F4BF1">
        <w:rPr>
          <w:rFonts w:ascii="Arial" w:hAnsi="Arial"/>
          <w:b w:val="0"/>
          <w:sz w:val="22"/>
          <w:szCs w:val="22"/>
        </w:rPr>
        <w:t xml:space="preserve">transportation </w:t>
      </w:r>
      <w:r>
        <w:rPr>
          <w:rFonts w:ascii="Arial" w:hAnsi="Arial"/>
          <w:b w:val="0"/>
          <w:sz w:val="22"/>
          <w:szCs w:val="22"/>
        </w:rPr>
        <w:t xml:space="preserve">of the Goods to the place of performance, customs duty, customs charges, any ecological liquidation of the Goods and related services. This </w:t>
      </w:r>
      <w:r w:rsidR="004F4BF1">
        <w:rPr>
          <w:rFonts w:ascii="Arial" w:hAnsi="Arial"/>
          <w:b w:val="0"/>
          <w:sz w:val="22"/>
          <w:szCs w:val="22"/>
        </w:rPr>
        <w:t xml:space="preserve">price </w:t>
      </w:r>
      <w:r>
        <w:rPr>
          <w:rFonts w:ascii="Arial" w:hAnsi="Arial"/>
          <w:b w:val="0"/>
          <w:sz w:val="22"/>
          <w:szCs w:val="22"/>
        </w:rPr>
        <w:t>is the final and maximum permissible price.</w:t>
      </w:r>
    </w:p>
    <w:p w14:paraId="5466659A" w14:textId="77777777" w:rsidR="00F11760" w:rsidRPr="00F11760" w:rsidRDefault="00F11760" w:rsidP="00F11760">
      <w:pPr>
        <w:pStyle w:val="Prohlen"/>
        <w:widowControl/>
        <w:numPr>
          <w:ilvl w:val="0"/>
          <w:numId w:val="12"/>
        </w:numPr>
        <w:spacing w:after="120" w:line="276" w:lineRule="auto"/>
        <w:ind w:left="709" w:hanging="709"/>
        <w:jc w:val="both"/>
        <w:rPr>
          <w:rFonts w:ascii="Arial" w:hAnsi="Arial" w:cs="Arial"/>
          <w:b w:val="0"/>
          <w:color w:val="000000"/>
          <w:sz w:val="22"/>
        </w:rPr>
      </w:pPr>
      <w:r>
        <w:rPr>
          <w:rFonts w:ascii="Arial" w:hAnsi="Arial"/>
          <w:b w:val="0"/>
          <w:color w:val="000000"/>
          <w:sz w:val="22"/>
        </w:rPr>
        <w:t xml:space="preserve">VAT shall be billed at the rate stipulated in the legislation that is valid and in force on the date of taxable supply. </w:t>
      </w:r>
    </w:p>
    <w:p w14:paraId="59C0EC2F" w14:textId="7D1A84A3" w:rsidR="009F3461" w:rsidRPr="00DB73F8" w:rsidRDefault="009F3461" w:rsidP="009F3461">
      <w:pPr>
        <w:pStyle w:val="Prohlen"/>
        <w:widowControl/>
        <w:numPr>
          <w:ilvl w:val="0"/>
          <w:numId w:val="12"/>
        </w:numPr>
        <w:spacing w:after="120" w:line="276" w:lineRule="auto"/>
        <w:ind w:left="709" w:hanging="709"/>
        <w:jc w:val="both"/>
        <w:rPr>
          <w:rFonts w:ascii="Arial" w:hAnsi="Arial" w:cs="Arial"/>
          <w:b w:val="0"/>
          <w:sz w:val="22"/>
          <w:szCs w:val="22"/>
        </w:rPr>
      </w:pPr>
      <w:r>
        <w:rPr>
          <w:rFonts w:ascii="Arial" w:hAnsi="Arial"/>
          <w:b w:val="0"/>
          <w:sz w:val="22"/>
          <w:szCs w:val="22"/>
        </w:rPr>
        <w:t xml:space="preserve">Both the Contractor and the Client are entitled to request an amendment of the prices stated in Section A of Annex 1 to this Framework Agreement for paper No. 1 to 3 based on the </w:t>
      </w:r>
      <w:r w:rsidR="0005018B">
        <w:rPr>
          <w:rFonts w:ascii="Arial" w:hAnsi="Arial"/>
          <w:b w:val="0"/>
          <w:sz w:val="22"/>
          <w:szCs w:val="22"/>
        </w:rPr>
        <w:t xml:space="preserve">pulp </w:t>
      </w:r>
      <w:r>
        <w:rPr>
          <w:rFonts w:ascii="Arial" w:hAnsi="Arial"/>
          <w:b w:val="0"/>
          <w:sz w:val="22"/>
          <w:szCs w:val="22"/>
        </w:rPr>
        <w:t>price index of the MIX PREIS PULP published by the independent institute FOEX (</w:t>
      </w:r>
      <w:hyperlink r:id="rId9" w:history="1">
        <w:r>
          <w:rPr>
            <w:rStyle w:val="Hypertextovodkaz"/>
            <w:rFonts w:ascii="Arial" w:hAnsi="Arial"/>
            <w:sz w:val="22"/>
            <w:szCs w:val="22"/>
          </w:rPr>
          <w:t>http://www.foex.fi/</w:t>
        </w:r>
      </w:hyperlink>
      <w:r>
        <w:rPr>
          <w:rFonts w:ascii="Arial" w:hAnsi="Arial"/>
          <w:b w:val="0"/>
          <w:sz w:val="22"/>
          <w:szCs w:val="22"/>
        </w:rPr>
        <w:t xml:space="preserve">), however, not more often than once per calendar half-year. The price change shall be negotiated in the form of a written amendment to this Framework Agreement based on the official </w:t>
      </w:r>
      <w:r w:rsidRPr="00DB73F8">
        <w:rPr>
          <w:rFonts w:ascii="Arial" w:hAnsi="Arial"/>
          <w:b w:val="0"/>
          <w:sz w:val="22"/>
          <w:szCs w:val="22"/>
        </w:rPr>
        <w:t xml:space="preserve">confirmation </w:t>
      </w:r>
      <w:r w:rsidR="0005018B" w:rsidRPr="00DB73F8">
        <w:rPr>
          <w:rFonts w:ascii="Arial" w:hAnsi="Arial"/>
          <w:b w:val="0"/>
          <w:sz w:val="22"/>
          <w:szCs w:val="22"/>
        </w:rPr>
        <w:t xml:space="preserve">or statement </w:t>
      </w:r>
      <w:r w:rsidRPr="00DB73F8">
        <w:rPr>
          <w:rFonts w:ascii="Arial" w:hAnsi="Arial"/>
          <w:b w:val="0"/>
          <w:sz w:val="22"/>
          <w:szCs w:val="22"/>
        </w:rPr>
        <w:t xml:space="preserve">submitted by FOEX, containing the current value of the MIX PREIS PULP index, whereas the current value of the index under this Framework Agreement shall be the last possible published index amount before 1 January, or 1 June, of the current year, as well as the official confirmation or </w:t>
      </w:r>
      <w:r w:rsidR="0005018B" w:rsidRPr="00DB73F8">
        <w:rPr>
          <w:rFonts w:ascii="Arial" w:hAnsi="Arial"/>
          <w:b w:val="0"/>
          <w:sz w:val="22"/>
          <w:szCs w:val="22"/>
        </w:rPr>
        <w:t xml:space="preserve">statement submitted by </w:t>
      </w:r>
      <w:r w:rsidRPr="00DB73F8">
        <w:rPr>
          <w:rFonts w:ascii="Arial" w:hAnsi="Arial"/>
          <w:b w:val="0"/>
          <w:sz w:val="22"/>
          <w:szCs w:val="22"/>
        </w:rPr>
        <w:t xml:space="preserve">FOEX with the MIX PREIS PULP index value as of this Framework Agreement </w:t>
      </w:r>
      <w:r w:rsidR="0005018B" w:rsidRPr="00DB73F8">
        <w:rPr>
          <w:rFonts w:ascii="Arial" w:hAnsi="Arial"/>
          <w:b w:val="0"/>
          <w:sz w:val="22"/>
          <w:szCs w:val="22"/>
        </w:rPr>
        <w:t xml:space="preserve">conclusion </w:t>
      </w:r>
      <w:r w:rsidRPr="00DB73F8">
        <w:rPr>
          <w:rFonts w:ascii="Arial" w:hAnsi="Arial"/>
          <w:b w:val="0"/>
          <w:sz w:val="22"/>
          <w:szCs w:val="22"/>
        </w:rPr>
        <w:t xml:space="preserve">date. The Party requesting the price amendment shall submit such confirmation or </w:t>
      </w:r>
      <w:r w:rsidR="0005018B" w:rsidRPr="00DB73F8">
        <w:rPr>
          <w:rFonts w:ascii="Arial" w:hAnsi="Arial"/>
          <w:b w:val="0"/>
          <w:sz w:val="22"/>
          <w:szCs w:val="22"/>
        </w:rPr>
        <w:t>statement submitted by</w:t>
      </w:r>
      <w:r w:rsidRPr="00DB73F8">
        <w:rPr>
          <w:rFonts w:ascii="Arial" w:hAnsi="Arial"/>
          <w:b w:val="0"/>
          <w:sz w:val="22"/>
          <w:szCs w:val="22"/>
        </w:rPr>
        <w:t xml:space="preserve"> FOEX to the other Party within 14 days of the following calendar quarter, i.e. by 14 June or 14 January of the current year.</w:t>
      </w:r>
    </w:p>
    <w:p w14:paraId="5931B392" w14:textId="77777777" w:rsidR="009F3461" w:rsidRPr="00E4111F" w:rsidRDefault="009F3461" w:rsidP="009F3461">
      <w:pPr>
        <w:pStyle w:val="Prohlen"/>
        <w:widowControl/>
        <w:spacing w:after="120" w:line="276" w:lineRule="auto"/>
        <w:ind w:left="708"/>
        <w:jc w:val="both"/>
        <w:rPr>
          <w:rFonts w:ascii="Arial" w:hAnsi="Arial" w:cs="Arial"/>
          <w:b w:val="0"/>
          <w:sz w:val="22"/>
          <w:szCs w:val="22"/>
        </w:rPr>
      </w:pPr>
      <w:r>
        <w:rPr>
          <w:rFonts w:ascii="Arial" w:hAnsi="Arial"/>
          <w:b w:val="0"/>
          <w:sz w:val="22"/>
          <w:szCs w:val="22"/>
        </w:rPr>
        <w:t>The new prices rounded to two decimal places shall be determined using the following formula:</w:t>
      </w:r>
    </w:p>
    <w:p w14:paraId="62C2C27A" w14:textId="77777777" w:rsidR="009F3461" w:rsidRPr="00E4111F" w:rsidRDefault="009F3461" w:rsidP="009F3461">
      <w:pPr>
        <w:pStyle w:val="Prohlen"/>
        <w:widowControl/>
        <w:spacing w:after="120" w:line="276" w:lineRule="auto"/>
        <w:ind w:left="720"/>
        <w:jc w:val="both"/>
        <w:rPr>
          <w:rFonts w:ascii="Arial" w:hAnsi="Arial" w:cs="Arial"/>
          <w:b w:val="0"/>
          <w:sz w:val="22"/>
          <w:szCs w:val="22"/>
        </w:rPr>
      </w:pPr>
      <m:oMathPara>
        <m:oMath>
          <m:r>
            <m:rPr>
              <m:sty m:val="bi"/>
            </m:rPr>
            <w:rPr>
              <w:rFonts w:ascii="Cambria Math" w:hAnsi="Cambria Math" w:cs="Arial"/>
              <w:sz w:val="22"/>
              <w:szCs w:val="22"/>
            </w:rPr>
            <m:t>P</m:t>
          </m:r>
          <m:r>
            <m:rPr>
              <m:sty m:val="bi"/>
            </m:rPr>
            <w:rPr>
              <w:rFonts w:ascii="Cambria Math" w:hAnsi="Cambria Math" w:cs="Arial"/>
              <w:sz w:val="22"/>
              <w:szCs w:val="22"/>
            </w:rPr>
            <m:t>1 =P</m:t>
          </m:r>
          <m:r>
            <m:rPr>
              <m:sty m:val="bi"/>
            </m:rPr>
            <w:rPr>
              <w:rFonts w:ascii="Cambria Math" w:hAnsi="Cambria Math" w:cs="Arial"/>
              <w:sz w:val="22"/>
              <w:szCs w:val="22"/>
            </w:rPr>
            <m:t>0+(</m:t>
          </m:r>
          <m:f>
            <m:fPr>
              <m:ctrlPr>
                <w:rPr>
                  <w:rFonts w:ascii="Cambria Math" w:hAnsi="Cambria Math" w:cs="Arial"/>
                  <w:i/>
                  <w:sz w:val="22"/>
                  <w:szCs w:val="22"/>
                </w:rPr>
              </m:ctrlPr>
            </m:fPr>
            <m:num>
              <m:d>
                <m:dPr>
                  <m:ctrlPr>
                    <w:rPr>
                      <w:rFonts w:ascii="Cambria Math" w:hAnsi="Cambria Math" w:cs="Arial"/>
                      <w:i/>
                      <w:sz w:val="22"/>
                      <w:szCs w:val="22"/>
                    </w:rPr>
                  </m:ctrlPr>
                </m:dPr>
                <m:e>
                  <m:f>
                    <m:fPr>
                      <m:ctrlPr>
                        <w:rPr>
                          <w:rFonts w:ascii="Cambria Math" w:hAnsi="Cambria Math" w:cs="Arial"/>
                          <w:i/>
                          <w:sz w:val="22"/>
                          <w:szCs w:val="22"/>
                        </w:rPr>
                      </m:ctrlPr>
                    </m:fPr>
                    <m:num>
                      <m:r>
                        <m:rPr>
                          <m:sty m:val="bi"/>
                        </m:rPr>
                        <w:rPr>
                          <w:rFonts w:ascii="Cambria Math" w:hAnsi="Cambria Math" w:cs="Arial"/>
                          <w:sz w:val="22"/>
                          <w:szCs w:val="22"/>
                        </w:rPr>
                        <m:t>MIX PREIS PULP</m:t>
                      </m:r>
                      <m:r>
                        <m:rPr>
                          <m:sty m:val="bi"/>
                        </m:rPr>
                        <w:rPr>
                          <w:rFonts w:ascii="Cambria Math" w:hAnsi="Cambria Math" w:cs="Arial"/>
                          <w:sz w:val="22"/>
                          <w:szCs w:val="22"/>
                        </w:rPr>
                        <m:t>1</m:t>
                      </m:r>
                    </m:num>
                    <m:den>
                      <m:r>
                        <m:rPr>
                          <m:sty m:val="bi"/>
                        </m:rPr>
                        <w:rPr>
                          <w:rFonts w:ascii="Cambria Math" w:hAnsi="Cambria Math" w:cs="Arial"/>
                          <w:sz w:val="22"/>
                          <w:szCs w:val="22"/>
                        </w:rPr>
                        <m:t>MIX PREIS PULP</m:t>
                      </m:r>
                      <m:r>
                        <m:rPr>
                          <m:sty m:val="bi"/>
                        </m:rPr>
                        <w:rPr>
                          <w:rFonts w:ascii="Cambria Math" w:hAnsi="Cambria Math" w:cs="Arial"/>
                          <w:sz w:val="22"/>
                          <w:szCs w:val="22"/>
                        </w:rPr>
                        <m:t>0</m:t>
                      </m:r>
                    </m:den>
                  </m:f>
                  <m:r>
                    <m:rPr>
                      <m:sty m:val="bi"/>
                    </m:rPr>
                    <w:rPr>
                      <w:rFonts w:ascii="Cambria Math" w:hAnsi="Cambria Math" w:cs="Arial"/>
                      <w:sz w:val="22"/>
                      <w:szCs w:val="22"/>
                    </w:rPr>
                    <m:t>*100-100</m:t>
                  </m:r>
                </m:e>
              </m:d>
              <m:r>
                <m:rPr>
                  <m:sty m:val="bi"/>
                </m:rPr>
                <w:rPr>
                  <w:rFonts w:ascii="Cambria Math" w:hAnsi="Cambria Math" w:cs="Arial"/>
                  <w:sz w:val="22"/>
                  <w:szCs w:val="22"/>
                </w:rPr>
                <m:t>*0,8*P</m:t>
              </m:r>
              <m:r>
                <m:rPr>
                  <m:sty m:val="bi"/>
                </m:rPr>
                <w:rPr>
                  <w:rFonts w:ascii="Cambria Math" w:hAnsi="Cambria Math" w:cs="Arial"/>
                  <w:sz w:val="22"/>
                  <w:szCs w:val="22"/>
                </w:rPr>
                <m:t>0</m:t>
              </m:r>
            </m:num>
            <m:den>
              <m:r>
                <m:rPr>
                  <m:sty m:val="bi"/>
                </m:rPr>
                <w:rPr>
                  <w:rFonts w:ascii="Cambria Math" w:hAnsi="Cambria Math" w:cs="Arial"/>
                  <w:sz w:val="22"/>
                  <w:szCs w:val="22"/>
                </w:rPr>
                <m:t>100</m:t>
              </m:r>
            </m:den>
          </m:f>
          <m:r>
            <m:rPr>
              <m:sty m:val="bi"/>
            </m:rPr>
            <w:rPr>
              <w:rFonts w:ascii="Cambria Math" w:hAnsi="Cambria Math" w:cs="Arial"/>
              <w:sz w:val="22"/>
              <w:szCs w:val="22"/>
            </w:rPr>
            <m:t>-1)</m:t>
          </m:r>
        </m:oMath>
      </m:oMathPara>
    </w:p>
    <w:p w14:paraId="64ABA560" w14:textId="77777777" w:rsidR="009F3461" w:rsidRPr="00E4111F" w:rsidRDefault="009F3461" w:rsidP="009F3461">
      <w:pPr>
        <w:pStyle w:val="Prohlen"/>
        <w:widowControl/>
        <w:spacing w:after="120" w:line="276" w:lineRule="auto"/>
        <w:ind w:left="720"/>
        <w:jc w:val="both"/>
        <w:rPr>
          <w:rFonts w:ascii="Arial" w:hAnsi="Arial" w:cs="Arial"/>
          <w:b w:val="0"/>
          <w:sz w:val="22"/>
          <w:szCs w:val="22"/>
        </w:rPr>
      </w:pPr>
      <w:r>
        <w:rPr>
          <w:rFonts w:ascii="Arial" w:hAnsi="Arial"/>
          <w:b w:val="0"/>
          <w:sz w:val="22"/>
          <w:szCs w:val="22"/>
        </w:rPr>
        <w:t>where:</w:t>
      </w:r>
    </w:p>
    <w:tbl>
      <w:tblPr>
        <w:tblStyle w:val="Mkatabulky"/>
        <w:tblW w:w="0" w:type="auto"/>
        <w:tblInd w:w="1384" w:type="dxa"/>
        <w:tblLook w:val="04A0" w:firstRow="1" w:lastRow="0" w:firstColumn="1" w:lastColumn="0" w:noHBand="0" w:noVBand="1"/>
      </w:tblPr>
      <w:tblGrid>
        <w:gridCol w:w="2126"/>
        <w:gridCol w:w="5776"/>
      </w:tblGrid>
      <w:tr w:rsidR="009F3461" w:rsidRPr="00E4111F" w14:paraId="16FCD958"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27F432A9" w14:textId="77777777" w:rsidR="009F3461" w:rsidRPr="00E4111F" w:rsidRDefault="009F3461">
            <w:pPr>
              <w:pStyle w:val="Prohlen"/>
              <w:widowControl/>
              <w:spacing w:after="120" w:line="276" w:lineRule="auto"/>
              <w:jc w:val="both"/>
              <w:rPr>
                <w:rFonts w:ascii="Arial" w:hAnsi="Arial" w:cs="Arial"/>
                <w:sz w:val="22"/>
                <w:szCs w:val="22"/>
              </w:rPr>
            </w:pPr>
            <w:r>
              <w:rPr>
                <w:rFonts w:ascii="Arial" w:hAnsi="Arial"/>
                <w:i/>
                <w:sz w:val="22"/>
                <w:szCs w:val="22"/>
              </w:rPr>
              <w:t>P1</w:t>
            </w:r>
          </w:p>
        </w:tc>
        <w:tc>
          <w:tcPr>
            <w:tcW w:w="5776" w:type="dxa"/>
            <w:tcBorders>
              <w:top w:val="single" w:sz="4" w:space="0" w:color="auto"/>
              <w:left w:val="single" w:sz="4" w:space="0" w:color="auto"/>
              <w:bottom w:val="single" w:sz="4" w:space="0" w:color="auto"/>
              <w:right w:val="single" w:sz="4" w:space="0" w:color="auto"/>
            </w:tcBorders>
            <w:hideMark/>
          </w:tcPr>
          <w:p w14:paraId="5E484E9E" w14:textId="77777777" w:rsidR="009F3461" w:rsidRPr="00E4111F" w:rsidRDefault="009F3461">
            <w:pPr>
              <w:pStyle w:val="Prohlen"/>
              <w:widowControl/>
              <w:spacing w:after="120" w:line="276" w:lineRule="auto"/>
              <w:jc w:val="both"/>
              <w:rPr>
                <w:rFonts w:ascii="Arial" w:hAnsi="Arial" w:cs="Arial"/>
                <w:b w:val="0"/>
                <w:sz w:val="22"/>
                <w:szCs w:val="22"/>
              </w:rPr>
            </w:pPr>
            <w:r>
              <w:rPr>
                <w:rFonts w:ascii="Arial" w:hAnsi="Arial"/>
                <w:b w:val="0"/>
                <w:i/>
                <w:sz w:val="22"/>
                <w:szCs w:val="22"/>
              </w:rPr>
              <w:t>New price for paper No. 1 to 3 in Section A in the respective quantity range</w:t>
            </w:r>
          </w:p>
        </w:tc>
      </w:tr>
      <w:tr w:rsidR="009F3461" w:rsidRPr="00E4111F" w14:paraId="5FBBEB52"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7D2AC58E" w14:textId="77777777" w:rsidR="009F3461" w:rsidRPr="00E4111F" w:rsidRDefault="009F3461">
            <w:pPr>
              <w:pStyle w:val="Prohlen"/>
              <w:widowControl/>
              <w:spacing w:after="120" w:line="276" w:lineRule="auto"/>
              <w:jc w:val="both"/>
              <w:rPr>
                <w:rFonts w:ascii="Arial" w:hAnsi="Arial" w:cs="Arial"/>
                <w:sz w:val="22"/>
                <w:szCs w:val="22"/>
              </w:rPr>
            </w:pPr>
            <w:r>
              <w:rPr>
                <w:rFonts w:ascii="Arial" w:hAnsi="Arial"/>
                <w:i/>
                <w:sz w:val="22"/>
                <w:szCs w:val="22"/>
              </w:rPr>
              <w:t>P0</w:t>
            </w:r>
          </w:p>
        </w:tc>
        <w:tc>
          <w:tcPr>
            <w:tcW w:w="5776" w:type="dxa"/>
            <w:tcBorders>
              <w:top w:val="single" w:sz="4" w:space="0" w:color="auto"/>
              <w:left w:val="single" w:sz="4" w:space="0" w:color="auto"/>
              <w:bottom w:val="single" w:sz="4" w:space="0" w:color="auto"/>
              <w:right w:val="single" w:sz="4" w:space="0" w:color="auto"/>
            </w:tcBorders>
            <w:hideMark/>
          </w:tcPr>
          <w:p w14:paraId="6CE9C874" w14:textId="668F1D8A" w:rsidR="009F3461" w:rsidRPr="00E4111F" w:rsidRDefault="009F3461" w:rsidP="0005018B">
            <w:pPr>
              <w:pStyle w:val="Prohlen"/>
              <w:widowControl/>
              <w:spacing w:after="120" w:line="276" w:lineRule="auto"/>
              <w:jc w:val="both"/>
              <w:rPr>
                <w:rFonts w:ascii="Arial" w:hAnsi="Arial" w:cs="Arial"/>
                <w:b w:val="0"/>
                <w:sz w:val="22"/>
                <w:szCs w:val="22"/>
              </w:rPr>
            </w:pPr>
            <w:r>
              <w:rPr>
                <w:rFonts w:ascii="Arial" w:hAnsi="Arial"/>
                <w:b w:val="0"/>
                <w:i/>
                <w:sz w:val="22"/>
                <w:szCs w:val="22"/>
              </w:rPr>
              <w:t xml:space="preserve">Price for paper No. 1 to 3 in Section A in the respective quantity range as of this Framework Agreement </w:t>
            </w:r>
            <w:r w:rsidR="0005018B">
              <w:rPr>
                <w:rFonts w:ascii="Arial" w:hAnsi="Arial"/>
                <w:b w:val="0"/>
                <w:i/>
                <w:sz w:val="22"/>
                <w:szCs w:val="22"/>
              </w:rPr>
              <w:t xml:space="preserve">conclusion </w:t>
            </w:r>
            <w:r>
              <w:rPr>
                <w:rFonts w:ascii="Arial" w:hAnsi="Arial"/>
                <w:b w:val="0"/>
                <w:i/>
                <w:sz w:val="22"/>
                <w:szCs w:val="22"/>
              </w:rPr>
              <w:t>date</w:t>
            </w:r>
          </w:p>
        </w:tc>
      </w:tr>
      <w:tr w:rsidR="009F3461" w:rsidRPr="00E4111F" w14:paraId="5C52E543"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473F9942" w14:textId="23673F64" w:rsidR="009F3461" w:rsidRPr="00E4111F" w:rsidRDefault="009F3461">
            <w:pPr>
              <w:pStyle w:val="Prohlen"/>
              <w:widowControl/>
              <w:spacing w:after="120" w:line="276" w:lineRule="auto"/>
              <w:jc w:val="both"/>
              <w:rPr>
                <w:rFonts w:ascii="Arial" w:hAnsi="Arial" w:cs="Arial"/>
                <w:sz w:val="22"/>
                <w:szCs w:val="22"/>
              </w:rPr>
            </w:pPr>
            <w:r>
              <w:rPr>
                <w:rFonts w:ascii="Arial" w:hAnsi="Arial"/>
                <w:i/>
                <w:sz w:val="22"/>
                <w:szCs w:val="22"/>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6DE7451A" w14:textId="77777777" w:rsidR="009F3461" w:rsidRPr="00E4111F" w:rsidRDefault="009F3461">
            <w:pPr>
              <w:pStyle w:val="Prohlen"/>
              <w:widowControl/>
              <w:spacing w:after="120" w:line="276" w:lineRule="auto"/>
              <w:jc w:val="both"/>
              <w:rPr>
                <w:rFonts w:ascii="Arial" w:hAnsi="Arial" w:cs="Arial"/>
                <w:b w:val="0"/>
                <w:sz w:val="22"/>
                <w:szCs w:val="22"/>
              </w:rPr>
            </w:pPr>
            <w:r>
              <w:rPr>
                <w:rFonts w:ascii="Arial" w:hAnsi="Arial"/>
                <w:b w:val="0"/>
                <w:i/>
                <w:sz w:val="22"/>
                <w:szCs w:val="22"/>
              </w:rPr>
              <w:t>New index value according to the FOEX server in EUR</w:t>
            </w:r>
          </w:p>
        </w:tc>
      </w:tr>
      <w:tr w:rsidR="009F3461" w14:paraId="786D77D7"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73322E0D" w14:textId="4AF7AD41" w:rsidR="009F3461" w:rsidRPr="00E4111F" w:rsidRDefault="009F3461">
            <w:pPr>
              <w:pStyle w:val="Prohlen"/>
              <w:widowControl/>
              <w:spacing w:after="120" w:line="276" w:lineRule="auto"/>
              <w:jc w:val="both"/>
              <w:rPr>
                <w:rFonts w:ascii="Arial" w:hAnsi="Arial" w:cs="Arial"/>
                <w:sz w:val="22"/>
                <w:szCs w:val="22"/>
              </w:rPr>
            </w:pPr>
            <w:r>
              <w:rPr>
                <w:rFonts w:ascii="Arial" w:hAnsi="Arial"/>
                <w:i/>
                <w:sz w:val="22"/>
                <w:szCs w:val="22"/>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671DAC72" w14:textId="43A6A151" w:rsidR="009F3461" w:rsidRDefault="009F3461">
            <w:pPr>
              <w:pStyle w:val="Prohlen"/>
              <w:widowControl/>
              <w:spacing w:after="120" w:line="276" w:lineRule="auto"/>
              <w:jc w:val="both"/>
              <w:rPr>
                <w:rFonts w:ascii="Arial" w:hAnsi="Arial" w:cs="Arial"/>
                <w:b w:val="0"/>
                <w:sz w:val="22"/>
                <w:szCs w:val="22"/>
              </w:rPr>
            </w:pPr>
            <w:r>
              <w:rPr>
                <w:rFonts w:ascii="Arial" w:hAnsi="Arial"/>
                <w:b w:val="0"/>
                <w:i/>
                <w:sz w:val="22"/>
                <w:szCs w:val="22"/>
              </w:rPr>
              <w:t>Index value according to the FOEX server in EUR as of this Framework Agreement</w:t>
            </w:r>
            <w:r w:rsidR="0005018B">
              <w:rPr>
                <w:rFonts w:ascii="Arial" w:hAnsi="Arial"/>
                <w:b w:val="0"/>
                <w:i/>
                <w:sz w:val="22"/>
                <w:szCs w:val="22"/>
              </w:rPr>
              <w:t xml:space="preserve"> conclusion</w:t>
            </w:r>
            <w:r>
              <w:rPr>
                <w:rFonts w:ascii="Arial" w:hAnsi="Arial"/>
                <w:b w:val="0"/>
                <w:i/>
                <w:sz w:val="22"/>
                <w:szCs w:val="22"/>
              </w:rPr>
              <w:t xml:space="preserve"> date</w:t>
            </w:r>
          </w:p>
        </w:tc>
      </w:tr>
    </w:tbl>
    <w:p w14:paraId="1A9B5890" w14:textId="77777777" w:rsidR="009F3461" w:rsidRDefault="009F3461" w:rsidP="009F3461">
      <w:pPr>
        <w:pStyle w:val="Prohlen"/>
        <w:widowControl/>
        <w:spacing w:after="120" w:line="276" w:lineRule="auto"/>
        <w:ind w:left="720"/>
        <w:jc w:val="both"/>
        <w:rPr>
          <w:rFonts w:ascii="Arial" w:hAnsi="Arial" w:cs="Arial"/>
          <w:b w:val="0"/>
          <w:sz w:val="22"/>
          <w:szCs w:val="22"/>
        </w:rPr>
      </w:pPr>
    </w:p>
    <w:p w14:paraId="43109642" w14:textId="4CDBD234" w:rsidR="00EE40EA" w:rsidRDefault="00EE40EA" w:rsidP="00EE40EA">
      <w:pPr>
        <w:pStyle w:val="Prohlen"/>
        <w:widowControl/>
        <w:spacing w:after="120" w:line="276" w:lineRule="auto"/>
        <w:ind w:left="720"/>
        <w:jc w:val="both"/>
        <w:rPr>
          <w:rFonts w:ascii="Arial" w:hAnsi="Arial" w:cs="Arial"/>
          <w:b w:val="0"/>
          <w:sz w:val="22"/>
          <w:szCs w:val="22"/>
        </w:rPr>
      </w:pPr>
      <w:r>
        <w:rPr>
          <w:rFonts w:ascii="Arial" w:hAnsi="Arial"/>
          <w:b w:val="0"/>
          <w:sz w:val="22"/>
          <w:szCs w:val="22"/>
        </w:rPr>
        <w:t xml:space="preserve">however, only on the </w:t>
      </w:r>
      <w:r w:rsidR="001C22AB" w:rsidRPr="001C22AB">
        <w:rPr>
          <w:rFonts w:ascii="Arial" w:hAnsi="Arial"/>
          <w:b w:val="0"/>
          <w:sz w:val="22"/>
          <w:szCs w:val="22"/>
        </w:rPr>
        <w:t>precondition</w:t>
      </w:r>
      <w:r>
        <w:rPr>
          <w:rFonts w:ascii="Arial" w:hAnsi="Arial"/>
          <w:b w:val="0"/>
          <w:sz w:val="22"/>
          <w:szCs w:val="22"/>
        </w:rPr>
        <w:t xml:space="preserve"> that the </w:t>
      </w:r>
      <w:r>
        <w:rPr>
          <w:rFonts w:ascii="Arial" w:hAnsi="Arial"/>
          <w:sz w:val="22"/>
          <w:szCs w:val="22"/>
        </w:rPr>
        <w:t>subject change of the MIX PREIS PULP index value exceeds 5%</w:t>
      </w:r>
      <w:r>
        <w:rPr>
          <w:rFonts w:ascii="Arial" w:hAnsi="Arial"/>
          <w:b w:val="0"/>
          <w:sz w:val="22"/>
          <w:szCs w:val="22"/>
        </w:rPr>
        <w:t>, i.e. regardless of whether the index value is decreased or increased.</w:t>
      </w:r>
    </w:p>
    <w:p w14:paraId="4E8A2F89" w14:textId="77777777" w:rsidR="009F3461" w:rsidRPr="009F3461" w:rsidRDefault="009F3461" w:rsidP="009F3461">
      <w:pPr>
        <w:pStyle w:val="Prohlen"/>
        <w:widowControl/>
        <w:numPr>
          <w:ilvl w:val="0"/>
          <w:numId w:val="12"/>
        </w:numPr>
        <w:spacing w:after="120" w:line="276" w:lineRule="auto"/>
        <w:ind w:left="709" w:hanging="709"/>
        <w:jc w:val="both"/>
        <w:rPr>
          <w:rFonts w:eastAsiaTheme="minorHAnsi"/>
          <w:b w:val="0"/>
          <w:szCs w:val="24"/>
        </w:rPr>
      </w:pPr>
      <w:r>
        <w:rPr>
          <w:rFonts w:ascii="Arial" w:hAnsi="Arial"/>
          <w:b w:val="0"/>
          <w:color w:val="000000"/>
          <w:sz w:val="22"/>
          <w:szCs w:val="22"/>
        </w:rPr>
        <w:t xml:space="preserve">The Parties agree that the first revision of prices can be done on </w:t>
      </w:r>
      <w:r>
        <w:rPr>
          <w:rFonts w:ascii="Arial" w:hAnsi="Arial"/>
          <w:b w:val="0"/>
        </w:rPr>
        <w:t>1 June 2020.</w:t>
      </w:r>
      <w:r>
        <w:rPr>
          <w:b w:val="0"/>
          <w:szCs w:val="24"/>
        </w:rPr>
        <w:t xml:space="preserve"> </w:t>
      </w:r>
    </w:p>
    <w:p w14:paraId="112B6B7D" w14:textId="77777777" w:rsidR="009F3461" w:rsidRPr="00CD2985" w:rsidRDefault="009F3461" w:rsidP="009F3461">
      <w:pPr>
        <w:pStyle w:val="Prohlen"/>
        <w:widowControl/>
        <w:spacing w:after="120" w:line="276" w:lineRule="auto"/>
        <w:jc w:val="both"/>
        <w:rPr>
          <w:rFonts w:ascii="Arial" w:hAnsi="Arial" w:cs="Arial"/>
          <w:b w:val="0"/>
          <w:sz w:val="22"/>
          <w:szCs w:val="22"/>
        </w:rPr>
      </w:pPr>
    </w:p>
    <w:bookmarkEnd w:id="4"/>
    <w:p w14:paraId="08A3B81E" w14:textId="77777777" w:rsidR="00AB2528"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PAYMENT TERMS</w:t>
      </w:r>
    </w:p>
    <w:p w14:paraId="0BDAFCAB" w14:textId="77777777"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The price shall be paid by the Client after proper delivery of the Goods on the basis of tax documents (invoices) issued by Contractor.</w:t>
      </w:r>
    </w:p>
    <w:p w14:paraId="6B1BE534" w14:textId="77777777" w:rsidR="00AB2528" w:rsidRPr="007A0A32"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The Contractor’s right to issue a tax document (invoice) for the consignment of Goods is established on the date delivery, i.e. the date of signature of the delivery note by the Client’s authorised representative. The date of taxable supply is the date of handover and acceptance of the Goods with confirmation in the form of a protocol, i.e. the date on which the Client’s authorised representative signed the Goods acceptance protocol (delivery note).</w:t>
      </w:r>
    </w:p>
    <w:p w14:paraId="2834FC93" w14:textId="77777777" w:rsidR="00AB2528"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The Client does not provide the Contractor with any advance payments for the price.</w:t>
      </w:r>
    </w:p>
    <w:p w14:paraId="13CA4994" w14:textId="5B3901F9" w:rsidR="00DC41F8" w:rsidRDefault="00DC41F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An invoice (tax invoice) shall contain all the prerequisites as for a tax document according to the applicable legal regulations and this Framework Agreement. Each tax document (invoice) shall include a copy of the confirmed Delivery Note relating to the executed delivery.</w:t>
      </w:r>
    </w:p>
    <w:p w14:paraId="527572C1" w14:textId="77777777" w:rsidR="00AB2528" w:rsidRPr="009C4C25"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For each delivery of the Goods, the Contractor shall issue a separate tax document (invoice).</w:t>
      </w:r>
    </w:p>
    <w:p w14:paraId="7EC03498" w14:textId="002BD1D8" w:rsidR="00AB2528"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sz w:val="22"/>
          <w:szCs w:val="22"/>
        </w:rPr>
        <w:t>The maturity period of any tax document (invoice) duly issued by the Contractor is 30 days as of the issue date.</w:t>
      </w:r>
      <w:r>
        <w:rPr>
          <w:rFonts w:ascii="Arial" w:hAnsi="Arial"/>
          <w:b w:val="0"/>
          <w:color w:val="000000"/>
          <w:sz w:val="22"/>
          <w:szCs w:val="22"/>
        </w:rPr>
        <w:t xml:space="preserve"> The Contractor shall deliver the invoice to the Client to the following email address:</w:t>
      </w:r>
      <w:r w:rsidR="00120FCB">
        <w:rPr>
          <w:rFonts w:ascii="Arial" w:hAnsi="Arial"/>
          <w:b w:val="0"/>
          <w:color w:val="000000"/>
          <w:sz w:val="22"/>
          <w:szCs w:val="22"/>
        </w:rPr>
        <w:t xml:space="preserve"> </w:t>
      </w:r>
      <w:hyperlink r:id="rId10" w:history="1">
        <w:r w:rsidR="005D6B35" w:rsidRPr="00BC4375">
          <w:rPr>
            <w:rStyle w:val="Hypertextovodkaz"/>
            <w:rFonts w:ascii="Arial" w:hAnsi="Arial"/>
            <w:b w:val="0"/>
            <w:sz w:val="22"/>
            <w:szCs w:val="22"/>
          </w:rPr>
          <w:t>podatelna@stc.cz</w:t>
        </w:r>
      </w:hyperlink>
      <w:r>
        <w:rPr>
          <w:rFonts w:ascii="Arial" w:hAnsi="Arial"/>
          <w:b w:val="0"/>
          <w:color w:val="000000"/>
          <w:sz w:val="22"/>
          <w:szCs w:val="22"/>
        </w:rPr>
        <w:t xml:space="preserve">. For the purposes of this Framework Agreement, an invoice shall be deemed paid once the respective amount is credited to the Contractor’s account specified in the header hereof. </w:t>
      </w:r>
    </w:p>
    <w:p w14:paraId="2EAEAD4C" w14:textId="77777777" w:rsidR="00AB2528" w:rsidRPr="00D1515F" w:rsidRDefault="00AB2528" w:rsidP="00E963A9">
      <w:pPr>
        <w:pStyle w:val="Odstavecseseznamem"/>
        <w:numPr>
          <w:ilvl w:val="1"/>
          <w:numId w:val="10"/>
        </w:numPr>
        <w:spacing w:after="120"/>
        <w:ind w:left="703" w:hanging="703"/>
        <w:jc w:val="both"/>
        <w:rPr>
          <w:rFonts w:ascii="Arial" w:hAnsi="Arial" w:cs="Arial"/>
          <w:color w:val="000000"/>
        </w:rPr>
      </w:pPr>
      <w:r>
        <w:rPr>
          <w:rFonts w:ascii="Arial" w:hAnsi="Arial"/>
          <w:color w:val="000000"/>
        </w:rPr>
        <w:t>In the event that any invoice issued by the Contractor does not contain the necessary formalities or will contain incorrect or incomplete information, the Client is entitled to return the invoice to the Contractor stating the reason for such return, without getting into arrears with payment. The new maturity period shall commence from the date of delivery of a duly corrected or supplemented invoice to the Client.</w:t>
      </w:r>
    </w:p>
    <w:p w14:paraId="7E3AFCAB" w14:textId="77777777" w:rsidR="00AB2528" w:rsidRPr="00364A4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If the Contractor is an entity liable for VAT registered in the Czech Republic, the following arrangements as contained in this article shall be binding and applicable (paragraphs 9 to 12 of this Article).</w:t>
      </w:r>
    </w:p>
    <w:p w14:paraId="37FC37F0" w14:textId="77777777" w:rsidR="00AB2528" w:rsidRPr="00CE71B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The Contractor shall immediately and demonstrably notify the Client, a recipient of the taxable supply, within two business days of its becoming aware of its insolvency or its threat at the latest, or of issuing a decision by a tax administrator, that the Contractor is an unreliable payer pursuant to Section 106a of the Value Added Tax Act No. 235/2004 Coll., as amended (hereinafter “</w:t>
      </w:r>
      <w:r>
        <w:rPr>
          <w:rFonts w:ascii="Arial" w:hAnsi="Arial"/>
          <w:color w:val="000000"/>
          <w:sz w:val="22"/>
          <w:szCs w:val="22"/>
        </w:rPr>
        <w:t>VATA</w:t>
      </w:r>
      <w:r>
        <w:rPr>
          <w:rFonts w:ascii="Arial" w:hAnsi="Arial"/>
          <w:b w:val="0"/>
          <w:color w:val="000000"/>
          <w:sz w:val="22"/>
          <w:szCs w:val="22"/>
        </w:rPr>
        <w:t>”). Violation of this obligation by the Parties is considered a material breach of this Framework Agreement.</w:t>
      </w:r>
    </w:p>
    <w:p w14:paraId="61FAC9ED" w14:textId="2ED87D98" w:rsidR="00AB2528" w:rsidRPr="005E4DA2"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 xml:space="preserve">Each Contractor pursuant to paragraph 9 of this Article undertakes that the bank account designated by him for the payment of any obligation of the Client under this Framework Agreement shall be published and accessible from this Framework Agreement </w:t>
      </w:r>
      <w:r w:rsidR="004532ED">
        <w:rPr>
          <w:rFonts w:ascii="Arial" w:hAnsi="Arial"/>
          <w:b w:val="0"/>
          <w:color w:val="000000"/>
          <w:sz w:val="22"/>
          <w:szCs w:val="22"/>
        </w:rPr>
        <w:t xml:space="preserve">conclusion </w:t>
      </w:r>
      <w:r>
        <w:rPr>
          <w:rFonts w:ascii="Arial" w:hAnsi="Arial"/>
          <w:b w:val="0"/>
          <w:color w:val="000000"/>
          <w:sz w:val="22"/>
          <w:szCs w:val="22"/>
        </w:rPr>
        <w:t xml:space="preserve">date until its expiry in accordance with Section 98 of VATA, otherwise the Contractor is obliged to provide another bank account to the Client that is duly </w:t>
      </w:r>
      <w:r w:rsidRPr="005E4DA2">
        <w:rPr>
          <w:rFonts w:ascii="Arial" w:hAnsi="Arial"/>
          <w:b w:val="0"/>
          <w:color w:val="000000"/>
          <w:sz w:val="22"/>
          <w:szCs w:val="22"/>
        </w:rPr>
        <w:t>published in accordance with Section 98. In the case that the Contractor has been indicated by a tax administrator as an unreliable tax payer pursuant to Section 106a of VAT</w:t>
      </w:r>
      <w:r w:rsidR="004532ED" w:rsidRPr="005E4DA2">
        <w:rPr>
          <w:rFonts w:ascii="Arial" w:hAnsi="Arial"/>
          <w:b w:val="0"/>
          <w:color w:val="000000"/>
          <w:sz w:val="22"/>
          <w:szCs w:val="22"/>
        </w:rPr>
        <w:t>A</w:t>
      </w:r>
      <w:r w:rsidRPr="005E4DA2">
        <w:rPr>
          <w:rFonts w:ascii="Arial" w:hAnsi="Arial"/>
          <w:b w:val="0"/>
          <w:color w:val="000000"/>
          <w:sz w:val="22"/>
          <w:szCs w:val="22"/>
        </w:rPr>
        <w:t xml:space="preserve">, the Contractor undertakes to immediately notify this to the Client along with the date on which this circumstance arose. </w:t>
      </w:r>
    </w:p>
    <w:p w14:paraId="6D217DD5" w14:textId="77777777" w:rsidR="00AB2528" w:rsidRPr="0018139A" w:rsidRDefault="00AB2528" w:rsidP="00E963A9">
      <w:pPr>
        <w:pStyle w:val="Prohlen"/>
        <w:widowControl/>
        <w:numPr>
          <w:ilvl w:val="1"/>
          <w:numId w:val="10"/>
        </w:numPr>
        <w:spacing w:after="120" w:line="276" w:lineRule="auto"/>
        <w:jc w:val="both"/>
        <w:rPr>
          <w:rFonts w:ascii="Arial" w:hAnsi="Arial" w:cs="Arial"/>
          <w:b w:val="0"/>
          <w:sz w:val="22"/>
          <w:szCs w:val="22"/>
        </w:rPr>
      </w:pPr>
      <w:r w:rsidRPr="005E4DA2">
        <w:rPr>
          <w:rFonts w:ascii="Arial" w:hAnsi="Arial"/>
          <w:b w:val="0"/>
          <w:sz w:val="22"/>
          <w:szCs w:val="22"/>
        </w:rPr>
        <w:t>If a guarantee for unpaid VAT arises for the Client according to Section 109 of VATA on received taxable</w:t>
      </w:r>
      <w:r>
        <w:rPr>
          <w:rFonts w:ascii="Arial" w:hAnsi="Arial"/>
          <w:b w:val="0"/>
          <w:sz w:val="22"/>
          <w:szCs w:val="22"/>
        </w:rPr>
        <w:t xml:space="preserve"> supply from any Contractor, or the Client justifiably assumes that such facts have occurred or could have occurred, the Client is entitled, without the consent of such Contractor, to exercise a procedure according to the special method for securing tax, i.e. the Client is entitled to pay the concerned VAT according to the invoice (tax document) issued by the given Contractor directly to the competent revenue authority and to do so according to Sections 109 and 109a of VATA. </w:t>
      </w:r>
    </w:p>
    <w:p w14:paraId="38E5546F" w14:textId="4256F29B"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 xml:space="preserve">By payment of the VAT to the account of the revenue authority, the Contractor's receivable from Client is considered as settled in the amount of the paid VAT regardless of other provisions of the </w:t>
      </w:r>
      <w:r w:rsidR="00F6093B">
        <w:rPr>
          <w:rFonts w:ascii="Arial" w:hAnsi="Arial"/>
          <w:b w:val="0"/>
          <w:color w:val="000000"/>
          <w:sz w:val="22"/>
          <w:szCs w:val="22"/>
        </w:rPr>
        <w:t>Framework Agreement</w:t>
      </w:r>
      <w:r>
        <w:rPr>
          <w:rFonts w:ascii="Arial" w:hAnsi="Arial"/>
          <w:b w:val="0"/>
          <w:sz w:val="22"/>
          <w:szCs w:val="22"/>
        </w:rPr>
        <w:t xml:space="preserve">. At the same time, the Client shall be bound to notify the respective Contractor of such payment in writing immediately upon its execution. </w:t>
      </w:r>
    </w:p>
    <w:p w14:paraId="50E4EA22" w14:textId="77777777" w:rsidR="00AB2528" w:rsidRPr="00A46263" w:rsidRDefault="00AB2528" w:rsidP="00E963A9">
      <w:pPr>
        <w:pStyle w:val="Prohlen"/>
        <w:widowControl/>
        <w:numPr>
          <w:ilvl w:val="1"/>
          <w:numId w:val="10"/>
        </w:numPr>
        <w:spacing w:after="120" w:line="276" w:lineRule="auto"/>
        <w:ind w:left="703" w:hanging="703"/>
        <w:jc w:val="both"/>
        <w:outlineLvl w:val="0"/>
        <w:rPr>
          <w:rFonts w:ascii="Arial" w:hAnsi="Arial" w:cs="Arial"/>
          <w:b w:val="0"/>
          <w:sz w:val="22"/>
          <w:szCs w:val="22"/>
        </w:rPr>
      </w:pPr>
      <w:r>
        <w:rPr>
          <w:rFonts w:ascii="Arial" w:hAnsi="Arial"/>
          <w:b w:val="0"/>
          <w:sz w:val="22"/>
          <w:szCs w:val="22"/>
        </w:rPr>
        <w:t>The Contractor is not authorised, without the written consent of the Client, to set-off any of its receivables from the Client with any of the Client’s receivables from the Contractor or assign any of its rights and receivables from the Client to a third party.</w:t>
      </w:r>
    </w:p>
    <w:p w14:paraId="78F702F3" w14:textId="26B20DE0" w:rsidR="00AB2528" w:rsidRPr="00A46263" w:rsidRDefault="00AB2528" w:rsidP="00E963A9">
      <w:pPr>
        <w:pStyle w:val="Prohlen"/>
        <w:numPr>
          <w:ilvl w:val="1"/>
          <w:numId w:val="10"/>
        </w:numPr>
        <w:spacing w:after="120" w:line="276" w:lineRule="auto"/>
        <w:jc w:val="both"/>
        <w:rPr>
          <w:rFonts w:ascii="Arial" w:hAnsi="Arial" w:cs="Arial"/>
          <w:b w:val="0"/>
          <w:sz w:val="22"/>
          <w:szCs w:val="22"/>
        </w:rPr>
      </w:pPr>
      <w:r>
        <w:rPr>
          <w:rFonts w:ascii="Arial" w:hAnsi="Arial"/>
          <w:b w:val="0"/>
          <w:sz w:val="22"/>
          <w:szCs w:val="22"/>
        </w:rPr>
        <w:t>The Contractor agrees that it shall in no way burden its claims against the Client under the</w:t>
      </w:r>
      <w:r w:rsidR="00F6093B">
        <w:rPr>
          <w:rFonts w:ascii="Arial" w:hAnsi="Arial"/>
          <w:b w:val="0"/>
          <w:sz w:val="22"/>
          <w:szCs w:val="22"/>
        </w:rPr>
        <w:t xml:space="preserve"> partial </w:t>
      </w:r>
      <w:r>
        <w:rPr>
          <w:rFonts w:ascii="Arial" w:hAnsi="Arial"/>
          <w:b w:val="0"/>
          <w:sz w:val="22"/>
          <w:szCs w:val="22"/>
        </w:rPr>
        <w:t>contract or in connection with a lien in favour of a third party.</w:t>
      </w:r>
    </w:p>
    <w:p w14:paraId="373913FF" w14:textId="77777777" w:rsidR="00AB2528" w:rsidRDefault="00AB2528" w:rsidP="00E963A9">
      <w:pPr>
        <w:pStyle w:val="Prohlen"/>
        <w:numPr>
          <w:ilvl w:val="1"/>
          <w:numId w:val="10"/>
        </w:numPr>
        <w:spacing w:after="120" w:line="276" w:lineRule="auto"/>
        <w:jc w:val="both"/>
        <w:rPr>
          <w:rFonts w:ascii="Arial" w:hAnsi="Arial" w:cs="Arial"/>
          <w:b w:val="0"/>
          <w:sz w:val="22"/>
          <w:szCs w:val="22"/>
        </w:rPr>
      </w:pPr>
      <w:r>
        <w:rPr>
          <w:rFonts w:ascii="Arial" w:hAnsi="Arial"/>
          <w:b w:val="0"/>
          <w:sz w:val="22"/>
          <w:szCs w:val="22"/>
        </w:rPr>
        <w:t xml:space="preserve">In case the Contractor sets off, assigns or places under lien any claim against the Client from the title of a partial contract in contravention of the preceding provisions, the Contractor is obliged to pay to the Client a contractual penalty at the rate of 10% on the value of the claim, which was set-off, assigned or placed under lien. </w:t>
      </w:r>
    </w:p>
    <w:p w14:paraId="23C0F0E2" w14:textId="77777777" w:rsidR="00AA1B01" w:rsidRDefault="00AA1B01" w:rsidP="00E963A9">
      <w:pPr>
        <w:pStyle w:val="Prohlen"/>
        <w:spacing w:after="120" w:line="276" w:lineRule="auto"/>
        <w:ind w:left="705"/>
        <w:jc w:val="both"/>
        <w:rPr>
          <w:rFonts w:ascii="Arial" w:hAnsi="Arial" w:cs="Arial"/>
          <w:b w:val="0"/>
          <w:sz w:val="22"/>
          <w:szCs w:val="22"/>
        </w:rPr>
      </w:pPr>
    </w:p>
    <w:p w14:paraId="3BE5E060" w14:textId="2A05ED49" w:rsidR="004E78B5"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 xml:space="preserve">OTHER RIGHTS AND </w:t>
      </w:r>
      <w:r w:rsidR="00F6093B">
        <w:rPr>
          <w:rFonts w:ascii="Arial Black" w:hAnsi="Arial Black"/>
          <w:bCs/>
          <w:smallCaps/>
          <w:szCs w:val="24"/>
        </w:rPr>
        <w:t xml:space="preserve">OBLIGATION </w:t>
      </w:r>
      <w:r>
        <w:rPr>
          <w:rFonts w:ascii="Arial Black" w:hAnsi="Arial Black"/>
          <w:bCs/>
          <w:smallCaps/>
          <w:szCs w:val="24"/>
        </w:rPr>
        <w:t>OF CONTRACTING PARTIES</w:t>
      </w:r>
    </w:p>
    <w:p w14:paraId="7CDD8748" w14:textId="77777777" w:rsidR="00211301" w:rsidRDefault="003F5418"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bookmarkStart w:id="5" w:name="_Ref342918572"/>
      <w:bookmarkStart w:id="6" w:name="_Ref346730180"/>
      <w:bookmarkStart w:id="7" w:name="_Ref348698028"/>
      <w:r>
        <w:rPr>
          <w:rFonts w:ascii="Arial" w:hAnsi="Arial"/>
          <w:b w:val="0"/>
          <w:sz w:val="22"/>
          <w:szCs w:val="22"/>
        </w:rPr>
        <w:t xml:space="preserve">The Contractor shall supply the goods to the Client in line with the technical specification contained in Annex 1 to this Framework Agreement. </w:t>
      </w:r>
    </w:p>
    <w:p w14:paraId="599BCF23" w14:textId="46195F46" w:rsidR="00E40EE3" w:rsidRPr="00D94CD3" w:rsidRDefault="00211301" w:rsidP="00F6093B">
      <w:pPr>
        <w:pStyle w:val="Prohlen"/>
        <w:numPr>
          <w:ilvl w:val="1"/>
          <w:numId w:val="19"/>
        </w:numPr>
        <w:spacing w:after="120"/>
        <w:jc w:val="both"/>
        <w:outlineLvl w:val="0"/>
        <w:rPr>
          <w:rFonts w:ascii="Arial" w:hAnsi="Arial"/>
          <w:b w:val="0"/>
          <w:iCs/>
          <w:sz w:val="22"/>
          <w:szCs w:val="22"/>
        </w:rPr>
      </w:pPr>
      <w:r>
        <w:rPr>
          <w:rFonts w:ascii="Arial" w:hAnsi="Arial"/>
          <w:b w:val="0"/>
          <w:sz w:val="22"/>
          <w:szCs w:val="22"/>
        </w:rPr>
        <w:t xml:space="preserve">In the event that the </w:t>
      </w:r>
      <w:r w:rsidR="00B05DE1">
        <w:rPr>
          <w:rFonts w:ascii="Arial" w:hAnsi="Arial"/>
          <w:b w:val="0"/>
          <w:sz w:val="22"/>
          <w:szCs w:val="22"/>
        </w:rPr>
        <w:t>Master</w:t>
      </w:r>
      <w:r w:rsidR="00AC4132">
        <w:rPr>
          <w:rFonts w:ascii="Arial" w:hAnsi="Arial"/>
          <w:b w:val="0"/>
          <w:sz w:val="22"/>
          <w:szCs w:val="22"/>
        </w:rPr>
        <w:t xml:space="preserve"> or the </w:t>
      </w:r>
      <w:r w:rsidR="00B05DE1">
        <w:rPr>
          <w:rFonts w:ascii="Arial" w:hAnsi="Arial"/>
          <w:b w:val="0"/>
          <w:sz w:val="22"/>
          <w:szCs w:val="22"/>
        </w:rPr>
        <w:t>Dandy Roll</w:t>
      </w:r>
      <w:r>
        <w:rPr>
          <w:rFonts w:ascii="Arial" w:hAnsi="Arial"/>
          <w:b w:val="0"/>
          <w:sz w:val="22"/>
          <w:szCs w:val="22"/>
        </w:rPr>
        <w:t xml:space="preserve"> </w:t>
      </w:r>
      <w:r w:rsidR="00F6093B">
        <w:rPr>
          <w:rFonts w:ascii="Arial" w:hAnsi="Arial"/>
          <w:b w:val="0"/>
          <w:sz w:val="22"/>
          <w:szCs w:val="22"/>
        </w:rPr>
        <w:t xml:space="preserve">manufacture </w:t>
      </w:r>
      <w:r>
        <w:rPr>
          <w:rFonts w:ascii="Arial" w:hAnsi="Arial"/>
          <w:b w:val="0"/>
          <w:sz w:val="22"/>
          <w:szCs w:val="22"/>
        </w:rPr>
        <w:t>creates copyrighted work within the meaning of Act No. 121/2000 Coll., on copyright, rights related to copyright and the amendment to certain acts, as amended, (hereinafter referred to as the “</w:t>
      </w:r>
      <w:r>
        <w:rPr>
          <w:rFonts w:ascii="Arial" w:hAnsi="Arial"/>
          <w:sz w:val="22"/>
          <w:szCs w:val="22"/>
        </w:rPr>
        <w:t>Work</w:t>
      </w:r>
      <w:r>
        <w:rPr>
          <w:rFonts w:ascii="Arial" w:hAnsi="Arial"/>
          <w:b w:val="0"/>
          <w:iCs/>
          <w:sz w:val="22"/>
          <w:szCs w:val="22"/>
        </w:rPr>
        <w:t>”), whose author is the Contractor,</w:t>
      </w:r>
      <w:r w:rsidRPr="00F6093B">
        <w:rPr>
          <w:rFonts w:ascii="Arial" w:hAnsi="Arial"/>
          <w:b w:val="0"/>
          <w:iCs/>
          <w:sz w:val="22"/>
          <w:szCs w:val="22"/>
        </w:rPr>
        <w:t xml:space="preserve"> the Contractor shall grant to the Client upon delivery of the Goods an exclusive territorially unlimited licence to the Work for the duration of the </w:t>
      </w:r>
      <w:r w:rsidR="00F6093B">
        <w:rPr>
          <w:rFonts w:ascii="Arial" w:hAnsi="Arial"/>
          <w:b w:val="0"/>
          <w:iCs/>
          <w:sz w:val="22"/>
          <w:szCs w:val="22"/>
        </w:rPr>
        <w:t>property</w:t>
      </w:r>
      <w:r w:rsidR="00F6093B" w:rsidRPr="00F6093B">
        <w:rPr>
          <w:rFonts w:ascii="Arial" w:hAnsi="Arial"/>
          <w:b w:val="0"/>
          <w:iCs/>
          <w:sz w:val="22"/>
          <w:szCs w:val="22"/>
        </w:rPr>
        <w:t xml:space="preserve"> </w:t>
      </w:r>
      <w:r w:rsidRPr="00F6093B">
        <w:rPr>
          <w:rFonts w:ascii="Arial" w:hAnsi="Arial"/>
          <w:b w:val="0"/>
          <w:iCs/>
          <w:sz w:val="22"/>
          <w:szCs w:val="22"/>
        </w:rPr>
        <w:t>rights to the Work and for all methods of use of the Work. The licence is free of charge</w:t>
      </w:r>
      <w:r w:rsidR="00F6093B">
        <w:rPr>
          <w:rFonts w:ascii="Arial" w:hAnsi="Arial"/>
          <w:b w:val="0"/>
          <w:iCs/>
          <w:sz w:val="22"/>
          <w:szCs w:val="22"/>
        </w:rPr>
        <w:t>, respectively</w:t>
      </w:r>
      <w:r w:rsidRPr="00F6093B">
        <w:rPr>
          <w:rFonts w:ascii="Arial" w:hAnsi="Arial"/>
          <w:b w:val="0"/>
          <w:iCs/>
          <w:sz w:val="22"/>
          <w:szCs w:val="22"/>
        </w:rPr>
        <w:t xml:space="preserve"> is already included in the </w:t>
      </w:r>
      <w:r w:rsidRPr="00D94CD3">
        <w:rPr>
          <w:rFonts w:ascii="Arial" w:hAnsi="Arial"/>
          <w:b w:val="0"/>
          <w:iCs/>
          <w:sz w:val="22"/>
          <w:szCs w:val="22"/>
        </w:rPr>
        <w:t>price for the</w:t>
      </w:r>
      <w:r w:rsidR="00AC4132" w:rsidRPr="00D94CD3">
        <w:rPr>
          <w:rFonts w:ascii="Arial" w:hAnsi="Arial"/>
          <w:b w:val="0"/>
          <w:iCs/>
          <w:sz w:val="22"/>
          <w:szCs w:val="22"/>
        </w:rPr>
        <w:t xml:space="preserve"> </w:t>
      </w:r>
      <w:r w:rsidR="00B05DE1" w:rsidRPr="00D94CD3">
        <w:rPr>
          <w:rFonts w:ascii="Arial" w:hAnsi="Arial"/>
          <w:b w:val="0"/>
          <w:iCs/>
          <w:sz w:val="22"/>
          <w:szCs w:val="22"/>
        </w:rPr>
        <w:t>Master</w:t>
      </w:r>
      <w:r w:rsidR="00AC4132" w:rsidRPr="00D94CD3">
        <w:rPr>
          <w:rFonts w:ascii="Arial" w:hAnsi="Arial"/>
          <w:b w:val="0"/>
          <w:iCs/>
          <w:sz w:val="22"/>
          <w:szCs w:val="22"/>
        </w:rPr>
        <w:t xml:space="preserve"> or the </w:t>
      </w:r>
      <w:r w:rsidR="00B05DE1" w:rsidRPr="00D94CD3">
        <w:rPr>
          <w:rFonts w:ascii="Arial" w:hAnsi="Arial"/>
          <w:b w:val="0"/>
          <w:iCs/>
          <w:sz w:val="22"/>
          <w:szCs w:val="22"/>
        </w:rPr>
        <w:t>Dandy Roll</w:t>
      </w:r>
      <w:r w:rsidRPr="00D94CD3">
        <w:rPr>
          <w:rFonts w:ascii="Arial" w:hAnsi="Arial"/>
          <w:b w:val="0"/>
          <w:iCs/>
          <w:sz w:val="22"/>
          <w:szCs w:val="22"/>
        </w:rPr>
        <w:t xml:space="preserve"> manufacture. The Contractor is not entitled to any additional remuneration in relation to the copyrights to the Work that has not been agreed to in this Framework Agreement. </w:t>
      </w:r>
    </w:p>
    <w:p w14:paraId="496666D4" w14:textId="77777777" w:rsidR="002C35A7" w:rsidRPr="00B67434" w:rsidRDefault="00E40EE3"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b w:val="0"/>
          <w:iCs/>
          <w:sz w:val="22"/>
          <w:szCs w:val="22"/>
        </w:rPr>
        <w:t xml:space="preserve">If the author of the Work is a person different from the Contractor, the Contractor shall obtain a licence for the Work within the scope of the previous paragraph hereof including agreement of the right to provide a sub-licence to the Work to third parties. The Parties have agreed that by supply of the Goods the Contractor is providing the Buyer with a free-of-charge sub-licence to the Work. The Contractor is not entitled to any additional remuneration in relation to the copyrights to the Work that has not been agreed to in this Framework Agreement. </w:t>
      </w:r>
    </w:p>
    <w:p w14:paraId="7883A92E" w14:textId="77777777" w:rsidR="002C35A7" w:rsidRPr="002C35A7" w:rsidRDefault="00211301"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iCs/>
          <w:sz w:val="22"/>
          <w:szCs w:val="22"/>
        </w:rPr>
        <w:t>The Client has the right, after the termination of the Framework Agreement, to grant to third parties a sub-licence to the full or partial extent of the licence or sub-licence to the Work in an unlimited number. Furthermore, the Client has the right, after the termination of the Framework Agreement, to assign, in whole or in part, the licence or sub-licence to any third party and that third party may transfer it further without limitation, to which the Contractor gives its consent.</w:t>
      </w:r>
    </w:p>
    <w:p w14:paraId="6DFE4591" w14:textId="5668D1CD" w:rsidR="003C4A7B" w:rsidRPr="00AC4132" w:rsidRDefault="002C35A7"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 xml:space="preserve">The Client is entitled to supply the </w:t>
      </w:r>
      <w:r w:rsidR="00AC4132">
        <w:rPr>
          <w:rFonts w:ascii="Arial" w:hAnsi="Arial"/>
          <w:b w:val="0"/>
          <w:sz w:val="22"/>
          <w:szCs w:val="22"/>
        </w:rPr>
        <w:t xml:space="preserve">hologram </w:t>
      </w:r>
      <w:r>
        <w:rPr>
          <w:rFonts w:ascii="Arial" w:hAnsi="Arial"/>
          <w:b w:val="0"/>
          <w:sz w:val="22"/>
          <w:szCs w:val="22"/>
        </w:rPr>
        <w:t xml:space="preserve">design, the author of which is the Client, to the Contractor, potentially including </w:t>
      </w:r>
      <w:r w:rsidRPr="007D1F8D">
        <w:rPr>
          <w:rFonts w:ascii="Arial" w:hAnsi="Arial"/>
          <w:b w:val="0"/>
          <w:sz w:val="22"/>
          <w:szCs w:val="22"/>
        </w:rPr>
        <w:t xml:space="preserve">the </w:t>
      </w:r>
      <w:r w:rsidR="00B05DE1">
        <w:rPr>
          <w:rFonts w:ascii="Arial" w:hAnsi="Arial"/>
          <w:b w:val="0"/>
          <w:sz w:val="22"/>
          <w:szCs w:val="22"/>
        </w:rPr>
        <w:t>MasterDandy Roll</w:t>
      </w:r>
      <w:r>
        <w:rPr>
          <w:rFonts w:ascii="Arial" w:hAnsi="Arial"/>
          <w:b w:val="0"/>
          <w:sz w:val="22"/>
          <w:szCs w:val="22"/>
        </w:rPr>
        <w:t xml:space="preserve">, for purposes of supplying the Goods containing the subject original design. The Client shall provide </w:t>
      </w:r>
      <w:r w:rsidR="00AC4132">
        <w:rPr>
          <w:rFonts w:ascii="Arial" w:hAnsi="Arial"/>
          <w:b w:val="0"/>
          <w:sz w:val="22"/>
          <w:szCs w:val="22"/>
        </w:rPr>
        <w:t xml:space="preserve">design or </w:t>
      </w:r>
      <w:r>
        <w:rPr>
          <w:rFonts w:ascii="Arial" w:hAnsi="Arial"/>
          <w:b w:val="0"/>
          <w:sz w:val="22"/>
          <w:szCs w:val="22"/>
        </w:rPr>
        <w:t xml:space="preserve">the </w:t>
      </w:r>
      <w:r w:rsidR="00B05DE1">
        <w:rPr>
          <w:rFonts w:ascii="Arial" w:hAnsi="Arial"/>
          <w:b w:val="0"/>
          <w:sz w:val="22"/>
          <w:szCs w:val="22"/>
        </w:rPr>
        <w:t>Dandy RollMaster</w:t>
      </w:r>
      <w:ins w:id="8" w:author="Pernicová Martina" w:date="2019-12-09T17:17:00Z">
        <w:r w:rsidR="00AC4132">
          <w:rPr>
            <w:rFonts w:ascii="Arial" w:hAnsi="Arial"/>
            <w:b w:val="0"/>
            <w:sz w:val="22"/>
            <w:szCs w:val="22"/>
          </w:rPr>
          <w:t xml:space="preserve"> </w:t>
        </w:r>
      </w:ins>
      <w:r>
        <w:rPr>
          <w:rFonts w:ascii="Arial" w:hAnsi="Arial"/>
          <w:b w:val="0"/>
          <w:sz w:val="22"/>
          <w:szCs w:val="22"/>
        </w:rPr>
        <w:t xml:space="preserve"> to the Contract no later than in 7 calendar days as of the purchase order confirmation by the Contractor in a way defined in Article III, paragraph 4 of the Framework Agreement based on an acceptance protocol. Should the Contractor find out that the supplied </w:t>
      </w:r>
      <w:r w:rsidR="00B05DE1">
        <w:rPr>
          <w:rFonts w:ascii="Arial" w:hAnsi="Arial"/>
          <w:b w:val="0"/>
          <w:sz w:val="22"/>
          <w:szCs w:val="22"/>
        </w:rPr>
        <w:t>Dandy RollMaster</w:t>
      </w:r>
      <w:r>
        <w:rPr>
          <w:rFonts w:ascii="Arial" w:hAnsi="Arial"/>
          <w:b w:val="0"/>
          <w:sz w:val="22"/>
          <w:szCs w:val="22"/>
        </w:rPr>
        <w:t xml:space="preserve"> is not suitable for production of the Goods, it shall immediately notify the Client accordingly.</w:t>
      </w:r>
    </w:p>
    <w:p w14:paraId="2F0831B7" w14:textId="2514E443" w:rsidR="00AC4132" w:rsidRDefault="00A530AA" w:rsidP="00AC4132">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cs="Arial"/>
          <w:b w:val="0"/>
          <w:sz w:val="22"/>
          <w:szCs w:val="22"/>
        </w:rPr>
        <w:t>I</w:t>
      </w:r>
      <w:r w:rsidRPr="00AC4132">
        <w:rPr>
          <w:rFonts w:ascii="Arial" w:hAnsi="Arial" w:cs="Arial"/>
          <w:b w:val="0"/>
          <w:sz w:val="22"/>
          <w:szCs w:val="22"/>
        </w:rPr>
        <w:t>n the same manner as in the previous paragraph</w:t>
      </w:r>
      <w:r>
        <w:rPr>
          <w:rFonts w:ascii="Arial" w:hAnsi="Arial" w:cs="Arial"/>
          <w:b w:val="0"/>
          <w:sz w:val="22"/>
          <w:szCs w:val="22"/>
        </w:rPr>
        <w:t xml:space="preserve"> shall be handed over t</w:t>
      </w:r>
      <w:r w:rsidR="00AC4132">
        <w:rPr>
          <w:rFonts w:ascii="Arial" w:hAnsi="Arial" w:cs="Arial"/>
          <w:b w:val="0"/>
          <w:sz w:val="22"/>
          <w:szCs w:val="22"/>
        </w:rPr>
        <w:t xml:space="preserve">he </w:t>
      </w:r>
      <w:r w:rsidR="00B05DE1">
        <w:rPr>
          <w:rFonts w:ascii="Arial" w:hAnsi="Arial" w:cs="Arial"/>
          <w:b w:val="0"/>
          <w:sz w:val="22"/>
          <w:szCs w:val="22"/>
        </w:rPr>
        <w:t>Dandy Roll</w:t>
      </w:r>
      <w:r w:rsidR="00AC4132" w:rsidRPr="00AC4132">
        <w:rPr>
          <w:rFonts w:ascii="Arial" w:hAnsi="Arial" w:cs="Arial"/>
          <w:b w:val="0"/>
          <w:sz w:val="22"/>
          <w:szCs w:val="22"/>
        </w:rPr>
        <w:t xml:space="preserve"> </w:t>
      </w:r>
      <w:r>
        <w:rPr>
          <w:rFonts w:ascii="Arial" w:hAnsi="Arial" w:cs="Arial"/>
          <w:b w:val="0"/>
          <w:sz w:val="22"/>
          <w:szCs w:val="22"/>
        </w:rPr>
        <w:t xml:space="preserve">provided by the Client </w:t>
      </w:r>
      <w:r w:rsidR="00AC4132" w:rsidRPr="00AC4132">
        <w:rPr>
          <w:rFonts w:ascii="Arial" w:hAnsi="Arial" w:cs="Arial"/>
          <w:b w:val="0"/>
          <w:sz w:val="22"/>
          <w:szCs w:val="22"/>
        </w:rPr>
        <w:t>for the purpose of delivery of the Goods.</w:t>
      </w:r>
    </w:p>
    <w:p w14:paraId="4EBFAF41" w14:textId="613C2F9A" w:rsidR="003C4A7B" w:rsidRPr="003C4A7B" w:rsidRDefault="003C4A7B"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The Contractor agrees to use the completed Work</w:t>
      </w:r>
      <w:r w:rsidR="00A530AA">
        <w:rPr>
          <w:rFonts w:ascii="Arial" w:hAnsi="Arial"/>
          <w:b w:val="0"/>
          <w:sz w:val="22"/>
          <w:szCs w:val="22"/>
        </w:rPr>
        <w:t xml:space="preserve">, </w:t>
      </w:r>
      <w:r w:rsidR="00B05DE1">
        <w:rPr>
          <w:rFonts w:ascii="Arial" w:hAnsi="Arial"/>
          <w:b w:val="0"/>
          <w:sz w:val="22"/>
          <w:szCs w:val="22"/>
        </w:rPr>
        <w:t>Master</w:t>
      </w:r>
      <w:r w:rsidR="00A530AA">
        <w:rPr>
          <w:rFonts w:ascii="Arial" w:hAnsi="Arial"/>
          <w:b w:val="0"/>
          <w:sz w:val="22"/>
          <w:szCs w:val="22"/>
        </w:rPr>
        <w:t>s</w:t>
      </w:r>
      <w:r>
        <w:rPr>
          <w:rFonts w:ascii="Arial" w:hAnsi="Arial"/>
          <w:b w:val="0"/>
          <w:sz w:val="22"/>
          <w:szCs w:val="22"/>
        </w:rPr>
        <w:t xml:space="preserve"> and </w:t>
      </w:r>
      <w:r w:rsidR="00B05DE1">
        <w:rPr>
          <w:rFonts w:ascii="Arial" w:hAnsi="Arial"/>
          <w:b w:val="0"/>
          <w:sz w:val="22"/>
          <w:szCs w:val="22"/>
        </w:rPr>
        <w:t>Dandy Roll</w:t>
      </w:r>
      <w:r>
        <w:rPr>
          <w:rFonts w:ascii="Arial" w:hAnsi="Arial"/>
          <w:b w:val="0"/>
          <w:sz w:val="22"/>
          <w:szCs w:val="22"/>
        </w:rPr>
        <w:t>s provided by the Client as per the previous paragraph</w:t>
      </w:r>
      <w:r w:rsidR="00A530AA">
        <w:rPr>
          <w:rFonts w:ascii="Arial" w:hAnsi="Arial"/>
          <w:b w:val="0"/>
          <w:sz w:val="22"/>
          <w:szCs w:val="22"/>
        </w:rPr>
        <w:t>s</w:t>
      </w:r>
      <w:r>
        <w:rPr>
          <w:rFonts w:ascii="Arial" w:hAnsi="Arial"/>
          <w:b w:val="0"/>
          <w:sz w:val="22"/>
          <w:szCs w:val="22"/>
        </w:rPr>
        <w:t xml:space="preserve"> of this Article solely for production of the Goods for the Client. The Contractor shall further secure the Work</w:t>
      </w:r>
      <w:r w:rsidR="00A530AA">
        <w:rPr>
          <w:rFonts w:ascii="Arial" w:hAnsi="Arial"/>
          <w:b w:val="0"/>
          <w:sz w:val="22"/>
          <w:szCs w:val="22"/>
        </w:rPr>
        <w:t xml:space="preserve">, </w:t>
      </w:r>
      <w:r w:rsidR="00B05DE1">
        <w:rPr>
          <w:rFonts w:ascii="Arial" w:hAnsi="Arial"/>
          <w:b w:val="0"/>
          <w:sz w:val="22"/>
          <w:szCs w:val="22"/>
        </w:rPr>
        <w:t>Master</w:t>
      </w:r>
      <w:r w:rsidR="00A530AA">
        <w:rPr>
          <w:rFonts w:ascii="Arial" w:hAnsi="Arial"/>
          <w:b w:val="0"/>
          <w:sz w:val="22"/>
          <w:szCs w:val="22"/>
        </w:rPr>
        <w:t>s</w:t>
      </w:r>
      <w:r>
        <w:rPr>
          <w:rFonts w:ascii="Arial" w:hAnsi="Arial"/>
          <w:b w:val="0"/>
          <w:sz w:val="22"/>
          <w:szCs w:val="22"/>
        </w:rPr>
        <w:t xml:space="preserve"> and </w:t>
      </w:r>
      <w:r w:rsidR="00B05DE1">
        <w:rPr>
          <w:rFonts w:ascii="Arial" w:hAnsi="Arial"/>
          <w:b w:val="0"/>
          <w:sz w:val="22"/>
          <w:szCs w:val="22"/>
        </w:rPr>
        <w:t>Dandy Roll</w:t>
      </w:r>
      <w:r w:rsidR="00B1102C">
        <w:rPr>
          <w:rFonts w:ascii="Arial" w:hAnsi="Arial"/>
          <w:b w:val="0"/>
          <w:sz w:val="22"/>
          <w:szCs w:val="22"/>
        </w:rPr>
        <w:t>s</w:t>
      </w:r>
      <w:r>
        <w:rPr>
          <w:rFonts w:ascii="Arial" w:hAnsi="Arial"/>
          <w:b w:val="0"/>
          <w:sz w:val="22"/>
          <w:szCs w:val="22"/>
        </w:rPr>
        <w:t xml:space="preserve"> against any misuse, damage or loss caused by the Contractor or a third party.</w:t>
      </w:r>
    </w:p>
    <w:p w14:paraId="2AB339E4" w14:textId="27D5089A" w:rsidR="00DC41F8" w:rsidRPr="00826BA7" w:rsidRDefault="00DC41F8" w:rsidP="00E963A9">
      <w:pPr>
        <w:pStyle w:val="Odstavecseseznamem"/>
        <w:numPr>
          <w:ilvl w:val="1"/>
          <w:numId w:val="19"/>
        </w:numPr>
        <w:jc w:val="both"/>
        <w:rPr>
          <w:rFonts w:ascii="Arial" w:eastAsia="Times New Roman" w:hAnsi="Arial" w:cs="Arial"/>
          <w:noProof w:val="0"/>
        </w:rPr>
      </w:pPr>
      <w:bookmarkStart w:id="9" w:name="_Ref348697358"/>
      <w:bookmarkStart w:id="10" w:name="_Ref348710470"/>
      <w:bookmarkEnd w:id="5"/>
      <w:bookmarkEnd w:id="6"/>
      <w:bookmarkEnd w:id="7"/>
      <w:r>
        <w:rPr>
          <w:rFonts w:ascii="Arial" w:hAnsi="Arial"/>
        </w:rPr>
        <w:t xml:space="preserve">The Parties have agreed that the produced </w:t>
      </w:r>
      <w:r w:rsidR="00B05DE1">
        <w:rPr>
          <w:rFonts w:ascii="Arial" w:hAnsi="Arial"/>
        </w:rPr>
        <w:t>Master</w:t>
      </w:r>
      <w:r w:rsidR="00A530AA">
        <w:rPr>
          <w:rFonts w:ascii="Arial" w:hAnsi="Arial"/>
        </w:rPr>
        <w:t xml:space="preserve"> or </w:t>
      </w:r>
      <w:r w:rsidR="00B05DE1">
        <w:rPr>
          <w:rFonts w:ascii="Arial" w:hAnsi="Arial"/>
        </w:rPr>
        <w:t>Dandy Roll</w:t>
      </w:r>
      <w:r>
        <w:rPr>
          <w:rFonts w:ascii="Arial" w:hAnsi="Arial"/>
        </w:rPr>
        <w:t xml:space="preserve"> as a physical object shall be left for physical disposal by the Contractor, unless otherwise agreed to between the Parties. Handover to the Client after this Framework Agreement termination is defined in Article XII, paragraph 9 hereof.</w:t>
      </w:r>
    </w:p>
    <w:bookmarkEnd w:id="9"/>
    <w:bookmarkEnd w:id="10"/>
    <w:p w14:paraId="2F9C8F64" w14:textId="2C996F72" w:rsidR="00EE40EA" w:rsidRPr="00DF4CFC" w:rsidRDefault="00EE40EA" w:rsidP="00EE40EA">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No later than as of this Framework Agreement</w:t>
      </w:r>
      <w:r w:rsidR="00B1102C">
        <w:rPr>
          <w:rFonts w:ascii="Arial" w:hAnsi="Arial"/>
          <w:b w:val="0"/>
          <w:sz w:val="22"/>
          <w:szCs w:val="22"/>
        </w:rPr>
        <w:t xml:space="preserve"> conclusion</w:t>
      </w:r>
      <w:r>
        <w:rPr>
          <w:rFonts w:ascii="Arial" w:hAnsi="Arial"/>
          <w:b w:val="0"/>
          <w:sz w:val="22"/>
          <w:szCs w:val="22"/>
        </w:rPr>
        <w:t xml:space="preserve"> date, the Contractor shall submit, and maintain valid for the entire duration of this Framework Agreement, an insurance policy for insurance of damage caused to third parties by operating activity for the minimum amount of </w:t>
      </w:r>
      <w:r>
        <w:rPr>
          <w:rFonts w:ascii="Arial" w:hAnsi="Arial"/>
          <w:sz w:val="22"/>
          <w:szCs w:val="22"/>
        </w:rPr>
        <w:t>CZK 15,000,000</w:t>
      </w:r>
      <w:r>
        <w:rPr>
          <w:rFonts w:ascii="Arial" w:hAnsi="Arial"/>
          <w:b w:val="0"/>
          <w:sz w:val="22"/>
          <w:szCs w:val="22"/>
        </w:rPr>
        <w:t xml:space="preserve"> and for insurance of damage caused by a product defect with the minimum indemnification of </w:t>
      </w:r>
      <w:r>
        <w:rPr>
          <w:rFonts w:ascii="Arial" w:hAnsi="Arial"/>
          <w:sz w:val="22"/>
          <w:szCs w:val="22"/>
        </w:rPr>
        <w:t>CZK 15,000,000</w:t>
      </w:r>
      <w:r>
        <w:rPr>
          <w:rFonts w:ascii="Arial" w:hAnsi="Arial"/>
          <w:b w:val="0"/>
          <w:sz w:val="22"/>
          <w:szCs w:val="22"/>
        </w:rPr>
        <w:t xml:space="preserve">, or for an equivalent amount in another currency on the provision that they meet the required limit using the foreign exchange rates of the Czech National Bank as of this Framework Agreement </w:t>
      </w:r>
      <w:r w:rsidR="00B1102C">
        <w:rPr>
          <w:rFonts w:ascii="Arial" w:hAnsi="Arial"/>
          <w:b w:val="0"/>
          <w:sz w:val="22"/>
          <w:szCs w:val="22"/>
        </w:rPr>
        <w:t xml:space="preserve">conclusion </w:t>
      </w:r>
      <w:r>
        <w:rPr>
          <w:rFonts w:ascii="Arial" w:hAnsi="Arial"/>
          <w:b w:val="0"/>
          <w:sz w:val="22"/>
          <w:szCs w:val="22"/>
        </w:rPr>
        <w:t xml:space="preserve">date. </w:t>
      </w:r>
    </w:p>
    <w:p w14:paraId="39DC39A3" w14:textId="1A6F0196" w:rsidR="004E78B5" w:rsidRPr="001844C7" w:rsidRDefault="004E78B5" w:rsidP="00AE06A7">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The Contractor hereby agrees to provide the necessary assistance in performance of the obligations pursuant to the PPA.</w:t>
      </w:r>
    </w:p>
    <w:p w14:paraId="509BF16A" w14:textId="77777777" w:rsidR="00C02375" w:rsidRPr="002367BD" w:rsidRDefault="00C02375"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The Contractor further acknowledges and agrees that the Client is entitled to conduct the safety and quality audit related to the subject of performance of this Framework Agreement at the Contractor’s facility at any time for the duration of this Framework Agreement, which usually requires the Contractor’s assistance, by enabling access to the Contractor’s facility, or verification of specific processes of the Goods production and processing.</w:t>
      </w:r>
    </w:p>
    <w:p w14:paraId="09894920" w14:textId="77777777" w:rsidR="006F367B" w:rsidRPr="00A46263" w:rsidRDefault="006F367B" w:rsidP="00E963A9">
      <w:pPr>
        <w:pStyle w:val="Prohlen"/>
        <w:spacing w:after="120" w:line="276" w:lineRule="auto"/>
        <w:jc w:val="both"/>
        <w:rPr>
          <w:rFonts w:ascii="Arial" w:hAnsi="Arial" w:cs="Arial"/>
          <w:b w:val="0"/>
          <w:sz w:val="22"/>
          <w:szCs w:val="22"/>
        </w:rPr>
      </w:pPr>
    </w:p>
    <w:p w14:paraId="72C70D64" w14:textId="77777777" w:rsidR="004C67BC"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LIABILITY FOR DEFECTS AND QUALITY WARRANTY</w:t>
      </w:r>
    </w:p>
    <w:p w14:paraId="59599B14" w14:textId="3E9B9EA5"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bookmarkStart w:id="11" w:name="_Ref342905074"/>
      <w:r>
        <w:rPr>
          <w:rFonts w:ascii="Arial" w:hAnsi="Arial"/>
          <w:b w:val="0"/>
          <w:sz w:val="22"/>
          <w:szCs w:val="22"/>
        </w:rPr>
        <w:t xml:space="preserve">The Goods and the Work must be free of any factual and legal defects. The Goods or the Work shall be considered to have defects if not delivered in accordance with this Framework Agreement or any </w:t>
      </w:r>
      <w:r w:rsidR="00B1102C">
        <w:rPr>
          <w:rFonts w:ascii="Arial" w:hAnsi="Arial"/>
          <w:b w:val="0"/>
          <w:sz w:val="22"/>
          <w:szCs w:val="22"/>
        </w:rPr>
        <w:t xml:space="preserve">partial </w:t>
      </w:r>
      <w:r>
        <w:rPr>
          <w:rFonts w:ascii="Arial" w:hAnsi="Arial"/>
          <w:b w:val="0"/>
          <w:sz w:val="22"/>
          <w:szCs w:val="22"/>
        </w:rPr>
        <w:t>contract.</w:t>
      </w:r>
    </w:p>
    <w:p w14:paraId="5D9F41E1" w14:textId="73220671"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shall provide the Client with a </w:t>
      </w:r>
      <w:r w:rsidR="00B1102C">
        <w:rPr>
          <w:rFonts w:ascii="Arial" w:hAnsi="Arial"/>
          <w:b w:val="0"/>
          <w:sz w:val="22"/>
          <w:szCs w:val="22"/>
        </w:rPr>
        <w:t xml:space="preserve">warranty </w:t>
      </w:r>
      <w:r>
        <w:rPr>
          <w:rFonts w:ascii="Arial" w:hAnsi="Arial"/>
          <w:b w:val="0"/>
          <w:sz w:val="22"/>
          <w:szCs w:val="22"/>
        </w:rPr>
        <w:t xml:space="preserve">for the quality of the Goods for the period of </w:t>
      </w:r>
      <w:r>
        <w:rPr>
          <w:rFonts w:ascii="Arial" w:hAnsi="Arial"/>
          <w:sz w:val="22"/>
          <w:szCs w:val="22"/>
        </w:rPr>
        <w:t>24 months</w:t>
      </w:r>
      <w:r>
        <w:rPr>
          <w:rFonts w:ascii="Arial" w:hAnsi="Arial"/>
          <w:b w:val="0"/>
          <w:sz w:val="22"/>
          <w:szCs w:val="22"/>
        </w:rPr>
        <w:t xml:space="preserve"> as of the date of acceptance of the Goods free of any defects</w:t>
      </w:r>
      <w:bookmarkEnd w:id="11"/>
      <w:r>
        <w:rPr>
          <w:rFonts w:ascii="Arial" w:hAnsi="Arial"/>
          <w:b w:val="0"/>
          <w:sz w:val="22"/>
          <w:szCs w:val="22"/>
        </w:rPr>
        <w:t xml:space="preserve"> (hereinafter referred to as the “</w:t>
      </w:r>
      <w:r>
        <w:rPr>
          <w:rFonts w:ascii="Arial" w:hAnsi="Arial"/>
          <w:sz w:val="22"/>
          <w:szCs w:val="22"/>
        </w:rPr>
        <w:t>Warranty period</w:t>
      </w:r>
      <w:r>
        <w:rPr>
          <w:rFonts w:ascii="Arial" w:hAnsi="Arial"/>
          <w:b w:val="0"/>
          <w:sz w:val="22"/>
          <w:szCs w:val="22"/>
        </w:rPr>
        <w:t>”).</w:t>
      </w:r>
    </w:p>
    <w:p w14:paraId="41AF38FE" w14:textId="77777777"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Under warranty for quality of the Goods, the Contractor undertakes that it shall for the duration of the warranty period be capable of performance for the contracted purpose, otherwise to the usual purpose and that it shall maintain the contracted, otherwise usual properties. The Contractor is liable for any defect that occurs within the warranty period. </w:t>
      </w:r>
      <w:bookmarkStart w:id="12" w:name="_Ref347942000"/>
      <w:r>
        <w:rPr>
          <w:rFonts w:ascii="Arial" w:hAnsi="Arial"/>
          <w:b w:val="0"/>
          <w:sz w:val="22"/>
          <w:szCs w:val="22"/>
        </w:rPr>
        <w:t>The Client shall be entitled to claim the defects of the delivered Goods at any time throughout the said warranty period.</w:t>
      </w:r>
      <w:bookmarkEnd w:id="12"/>
    </w:p>
    <w:p w14:paraId="7A2A4375" w14:textId="321AA0FB" w:rsidR="00593A64"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A defect is any condition when the quality, quantity or workmanship of the supplied Goods </w:t>
      </w:r>
      <w:r w:rsidR="004D4D04">
        <w:rPr>
          <w:rFonts w:ascii="Arial" w:hAnsi="Arial"/>
          <w:b w:val="0"/>
          <w:sz w:val="22"/>
          <w:szCs w:val="22"/>
        </w:rPr>
        <w:t xml:space="preserve">or </w:t>
      </w:r>
      <w:r w:rsidR="00E56871">
        <w:rPr>
          <w:rFonts w:ascii="Arial" w:hAnsi="Arial"/>
          <w:b w:val="0"/>
          <w:sz w:val="22"/>
          <w:szCs w:val="22"/>
        </w:rPr>
        <w:t xml:space="preserve">the </w:t>
      </w:r>
      <w:r w:rsidR="004D4D04">
        <w:rPr>
          <w:rFonts w:ascii="Arial" w:hAnsi="Arial"/>
          <w:b w:val="0"/>
          <w:sz w:val="22"/>
          <w:szCs w:val="22"/>
        </w:rPr>
        <w:t xml:space="preserve">Work </w:t>
      </w:r>
      <w:r>
        <w:rPr>
          <w:rFonts w:ascii="Arial" w:hAnsi="Arial"/>
          <w:b w:val="0"/>
          <w:sz w:val="22"/>
          <w:szCs w:val="22"/>
        </w:rPr>
        <w:t xml:space="preserve">does not comply with the conditions specified in the specifications of the required Goods according to this Framework Agreement and the technical specifications stipulated in Annex 1 to this Framework Agreement; especially, the Goods or the Work are defective if not delivered in time, in the agreed type, quantity and quality. </w:t>
      </w:r>
    </w:p>
    <w:p w14:paraId="347BE674" w14:textId="5F15B401" w:rsidR="00E963A9" w:rsidRPr="00E963A9" w:rsidRDefault="00E963A9" w:rsidP="001044B2">
      <w:pPr>
        <w:pStyle w:val="Odstavecseseznamem"/>
        <w:numPr>
          <w:ilvl w:val="1"/>
          <w:numId w:val="6"/>
        </w:numPr>
        <w:jc w:val="both"/>
        <w:rPr>
          <w:rFonts w:ascii="Arial" w:eastAsia="Times New Roman" w:hAnsi="Arial" w:cs="Arial"/>
          <w:noProof w:val="0"/>
        </w:rPr>
      </w:pPr>
      <w:r>
        <w:rPr>
          <w:rFonts w:ascii="Arial" w:hAnsi="Arial"/>
        </w:rPr>
        <w:t>The term for the warranty claim assessment is 5 calendar days, commencing on the day of delivery of the notice of the defect of the Goods or of the Work to</w:t>
      </w:r>
      <w:r w:rsidR="00FA52A6">
        <w:rPr>
          <w:rFonts w:ascii="Arial" w:hAnsi="Arial"/>
        </w:rPr>
        <w:t xml:space="preserve"> Contractor to</w:t>
      </w:r>
      <w:r>
        <w:rPr>
          <w:rFonts w:ascii="Arial" w:hAnsi="Arial"/>
        </w:rPr>
        <w:t xml:space="preserve"> the following e-mail address: </w:t>
      </w:r>
      <w:r>
        <w:rPr>
          <w:rFonts w:ascii="Arial" w:hAnsi="Arial"/>
          <w:b/>
          <w:highlight w:val="yellow"/>
        </w:rPr>
        <w:t>[The Contractor to add its e-mail address]</w:t>
      </w:r>
      <w:r>
        <w:rPr>
          <w:rFonts w:ascii="Arial" w:hAnsi="Arial"/>
        </w:rPr>
        <w:t>.</w:t>
      </w:r>
    </w:p>
    <w:p w14:paraId="426AE1E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If the Goods or Work suffer defect(s), the Client has the right to:</w:t>
      </w:r>
    </w:p>
    <w:p w14:paraId="196850AE" w14:textId="6BFCD32D"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Have the defect eliminated through a new supply of perfect Goods or Work,</w:t>
      </w:r>
    </w:p>
    <w:p w14:paraId="51EBD1D1" w14:textId="39249983"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Have the defect eliminated through a supply of the missing Goods or Work,</w:t>
      </w:r>
    </w:p>
    <w:p w14:paraId="5EDD1804" w14:textId="77777777"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Demand an adequate discount on the price;</w:t>
      </w:r>
    </w:p>
    <w:p w14:paraId="62EF2A2B" w14:textId="5EA77FC6" w:rsidR="00593A64" w:rsidRPr="00E963A9" w:rsidRDefault="00593A64" w:rsidP="00E963A9">
      <w:pPr>
        <w:pStyle w:val="Prohlen"/>
        <w:widowControl/>
        <w:numPr>
          <w:ilvl w:val="0"/>
          <w:numId w:val="22"/>
        </w:numPr>
        <w:spacing w:after="120" w:line="276" w:lineRule="auto"/>
        <w:ind w:left="1423" w:hanging="357"/>
        <w:jc w:val="both"/>
        <w:outlineLvl w:val="0"/>
        <w:rPr>
          <w:rFonts w:ascii="Arial" w:hAnsi="Arial" w:cs="Arial"/>
          <w:b w:val="0"/>
          <w:sz w:val="22"/>
          <w:szCs w:val="22"/>
        </w:rPr>
      </w:pPr>
      <w:r>
        <w:rPr>
          <w:rFonts w:ascii="Arial" w:hAnsi="Arial"/>
          <w:b w:val="0"/>
          <w:sz w:val="22"/>
          <w:szCs w:val="22"/>
        </w:rPr>
        <w:t>Withdraw from the relevant specific</w:t>
      </w:r>
      <w:r w:rsidR="00FA52A6">
        <w:rPr>
          <w:rFonts w:ascii="Arial" w:hAnsi="Arial"/>
          <w:b w:val="0"/>
          <w:sz w:val="22"/>
          <w:szCs w:val="22"/>
        </w:rPr>
        <w:t xml:space="preserve"> partial</w:t>
      </w:r>
      <w:r>
        <w:rPr>
          <w:rFonts w:ascii="Arial" w:hAnsi="Arial"/>
          <w:b w:val="0"/>
          <w:sz w:val="22"/>
          <w:szCs w:val="22"/>
        </w:rPr>
        <w:t xml:space="preserve"> contract.</w:t>
      </w:r>
    </w:p>
    <w:p w14:paraId="0C318FDC" w14:textId="77777777" w:rsidR="00593A64" w:rsidRPr="00E963A9"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choice of the entitlement resulting from defective Goods or Work under paragraph 6 of this Article of this Framework Agreement always lies with the Client.</w:t>
      </w:r>
    </w:p>
    <w:p w14:paraId="2003F907" w14:textId="7A5E58EA" w:rsidR="0027019E" w:rsidRPr="00E963A9" w:rsidRDefault="00E963A9" w:rsidP="00D8024C">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term for the warranty claim settlement, in case the Client has chosen supply of new or missing Goods, is 15 calendar days as of the decision on warranty claim assessment as per paragraph 5 of this Article, however, not more than 15 calendar days as of the end of the term stipulated in Article 5 of this Article.</w:t>
      </w:r>
    </w:p>
    <w:p w14:paraId="53753564"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Lodging a claim under liability for defects of the Goods or the Work shall not affect the Client's entitlement to the agreed contractual penalty and damage compensation.</w:t>
      </w:r>
    </w:p>
    <w:p w14:paraId="528E31D7" w14:textId="77777777" w:rsidR="00593A64" w:rsidRPr="007251F2" w:rsidRDefault="00593A64" w:rsidP="00E963A9">
      <w:pPr>
        <w:pStyle w:val="Prohlen"/>
        <w:widowControl/>
        <w:numPr>
          <w:ilvl w:val="1"/>
          <w:numId w:val="6"/>
        </w:numPr>
        <w:spacing w:after="120" w:line="276" w:lineRule="auto"/>
        <w:jc w:val="both"/>
        <w:outlineLvl w:val="0"/>
        <w:rPr>
          <w:rFonts w:ascii="Arial" w:hAnsi="Arial" w:cs="Arial"/>
          <w:b w:val="0"/>
          <w:sz w:val="22"/>
          <w:szCs w:val="22"/>
        </w:rPr>
      </w:pPr>
      <w:bookmarkStart w:id="13" w:name="_Ref342918031"/>
      <w:bookmarkStart w:id="14" w:name="_Ref348697605"/>
      <w:r>
        <w:rPr>
          <w:rFonts w:ascii="Arial" w:hAnsi="Arial"/>
          <w:b w:val="0"/>
          <w:sz w:val="22"/>
          <w:szCs w:val="22"/>
        </w:rPr>
        <w:t>The Contractor shall conduct all activities necessary or associated with claiming of defects on its own at its own expense in cooperation with Client and within Client's working hours in order not to endanger or not to limit the Client's activities by its activities.</w:t>
      </w:r>
    </w:p>
    <w:p w14:paraId="341AF04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Contractor hereby declares that the Goods or Work are not encumbered with any rights of third parties and have no other legal defects.</w:t>
      </w:r>
      <w:bookmarkEnd w:id="13"/>
      <w:bookmarkEnd w:id="14"/>
    </w:p>
    <w:p w14:paraId="087FBDB7" w14:textId="77777777" w:rsidR="00CD2985" w:rsidRPr="00CD2985" w:rsidRDefault="00CD2985" w:rsidP="00E963A9">
      <w:pPr>
        <w:pStyle w:val="Prohlen"/>
        <w:widowControl/>
        <w:spacing w:after="120" w:line="276" w:lineRule="auto"/>
        <w:ind w:left="705"/>
        <w:jc w:val="both"/>
        <w:outlineLvl w:val="0"/>
        <w:rPr>
          <w:rFonts w:ascii="Arial" w:hAnsi="Arial" w:cs="Arial"/>
          <w:b w:val="0"/>
          <w:sz w:val="22"/>
          <w:szCs w:val="22"/>
        </w:rPr>
      </w:pPr>
    </w:p>
    <w:p w14:paraId="279DCFA0" w14:textId="77777777" w:rsidR="004C67BC" w:rsidRPr="00535367" w:rsidRDefault="00535367" w:rsidP="005D1295">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PENALTIES</w:t>
      </w:r>
    </w:p>
    <w:p w14:paraId="6EF667CE" w14:textId="619E3A80"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In the case of the Contractor's delay with the delivery of the Goods within the deadline according to individual</w:t>
      </w:r>
      <w:r w:rsidR="00FA52A6">
        <w:rPr>
          <w:rFonts w:ascii="Arial" w:hAnsi="Arial"/>
          <w:b w:val="0"/>
          <w:sz w:val="22"/>
          <w:szCs w:val="22"/>
        </w:rPr>
        <w:t xml:space="preserve"> partial </w:t>
      </w:r>
      <w:r>
        <w:rPr>
          <w:rFonts w:ascii="Arial" w:hAnsi="Arial"/>
          <w:b w:val="0"/>
          <w:sz w:val="22"/>
          <w:szCs w:val="22"/>
        </w:rPr>
        <w:t xml:space="preserve">contracts, the Contractor shall pay to the Client a contractual penalty of 1% of the price of the Goods or a portion thereof (excluding VAT), to which the Contractor’s default applies, for each </w:t>
      </w:r>
      <w:r w:rsidR="00FA52A6">
        <w:rPr>
          <w:rFonts w:ascii="Arial" w:hAnsi="Arial"/>
          <w:b w:val="0"/>
          <w:sz w:val="22"/>
          <w:szCs w:val="22"/>
        </w:rPr>
        <w:t xml:space="preserve">started </w:t>
      </w:r>
      <w:r>
        <w:rPr>
          <w:rFonts w:ascii="Arial" w:hAnsi="Arial"/>
          <w:b w:val="0"/>
          <w:sz w:val="22"/>
          <w:szCs w:val="22"/>
        </w:rPr>
        <w:t>day of</w:t>
      </w:r>
      <w:r w:rsidR="00FA52A6">
        <w:rPr>
          <w:rFonts w:ascii="Arial" w:hAnsi="Arial"/>
          <w:b w:val="0"/>
          <w:sz w:val="22"/>
          <w:szCs w:val="22"/>
        </w:rPr>
        <w:t xml:space="preserve"> such</w:t>
      </w:r>
      <w:r>
        <w:rPr>
          <w:rFonts w:ascii="Arial" w:hAnsi="Arial"/>
          <w:b w:val="0"/>
          <w:sz w:val="22"/>
          <w:szCs w:val="22"/>
        </w:rPr>
        <w:t xml:space="preserve"> delay.</w:t>
      </w:r>
    </w:p>
    <w:p w14:paraId="7DF93774" w14:textId="76082A19"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If the Contractor uses the Work or </w:t>
      </w:r>
      <w:r w:rsidR="00C27208">
        <w:rPr>
          <w:rFonts w:ascii="Arial" w:hAnsi="Arial"/>
          <w:b w:val="0"/>
          <w:sz w:val="22"/>
          <w:szCs w:val="22"/>
        </w:rPr>
        <w:t xml:space="preserve">the </w:t>
      </w:r>
      <w:r w:rsidR="00B05DE1">
        <w:rPr>
          <w:rFonts w:ascii="Arial" w:hAnsi="Arial"/>
          <w:b w:val="0"/>
          <w:sz w:val="22"/>
          <w:szCs w:val="22"/>
        </w:rPr>
        <w:t>Master</w:t>
      </w:r>
      <w:r w:rsidR="00D94CD3">
        <w:rPr>
          <w:rFonts w:ascii="Arial" w:hAnsi="Arial"/>
          <w:b w:val="0"/>
          <w:sz w:val="22"/>
          <w:szCs w:val="22"/>
        </w:rPr>
        <w:t xml:space="preserve"> or</w:t>
      </w:r>
      <w:r w:rsidR="00C27208">
        <w:rPr>
          <w:rFonts w:ascii="Arial" w:hAnsi="Arial"/>
          <w:b w:val="0"/>
          <w:sz w:val="22"/>
          <w:szCs w:val="22"/>
        </w:rPr>
        <w:t xml:space="preserve"> </w:t>
      </w:r>
      <w:r>
        <w:rPr>
          <w:rFonts w:ascii="Arial" w:hAnsi="Arial"/>
          <w:b w:val="0"/>
          <w:sz w:val="22"/>
          <w:szCs w:val="22"/>
        </w:rPr>
        <w:t xml:space="preserve">the </w:t>
      </w:r>
      <w:r w:rsidR="00B05DE1">
        <w:rPr>
          <w:rFonts w:ascii="Arial" w:hAnsi="Arial"/>
          <w:b w:val="0"/>
          <w:sz w:val="22"/>
          <w:szCs w:val="22"/>
        </w:rPr>
        <w:t>Dandy Roll</w:t>
      </w:r>
      <w:r w:rsidR="00A9778D">
        <w:rPr>
          <w:rFonts w:ascii="Arial" w:hAnsi="Arial"/>
          <w:b w:val="0"/>
          <w:sz w:val="22"/>
          <w:szCs w:val="22"/>
        </w:rPr>
        <w:t xml:space="preserve"> supplied by the Client</w:t>
      </w:r>
      <w:r>
        <w:rPr>
          <w:rFonts w:ascii="Arial" w:hAnsi="Arial"/>
          <w:b w:val="0"/>
          <w:sz w:val="22"/>
          <w:szCs w:val="22"/>
        </w:rPr>
        <w:t xml:space="preserve"> in any way in contradiction to Art. VII (6) hereof, i.e. for production of goods for another client, then the Contractor shall be charged by the Client a contractual penalty in the amount of EUR 11,800 per each such case of unauthorised use of the </w:t>
      </w:r>
      <w:r w:rsidR="00A9778D">
        <w:rPr>
          <w:rFonts w:ascii="Arial" w:hAnsi="Arial"/>
          <w:b w:val="0"/>
          <w:sz w:val="22"/>
          <w:szCs w:val="22"/>
        </w:rPr>
        <w:t xml:space="preserve">Work, the </w:t>
      </w:r>
      <w:r w:rsidR="00B05DE1">
        <w:rPr>
          <w:rFonts w:ascii="Arial" w:hAnsi="Arial"/>
          <w:b w:val="0"/>
          <w:sz w:val="22"/>
          <w:szCs w:val="22"/>
        </w:rPr>
        <w:t>Master</w:t>
      </w:r>
      <w:r w:rsidR="00FA52A6">
        <w:rPr>
          <w:rFonts w:ascii="Arial" w:hAnsi="Arial"/>
          <w:b w:val="0"/>
          <w:sz w:val="22"/>
          <w:szCs w:val="22"/>
        </w:rPr>
        <w:t xml:space="preserve"> or the </w:t>
      </w:r>
      <w:r w:rsidR="00B05DE1">
        <w:rPr>
          <w:rFonts w:ascii="Arial" w:hAnsi="Arial"/>
          <w:b w:val="0"/>
          <w:sz w:val="22"/>
          <w:szCs w:val="22"/>
        </w:rPr>
        <w:t>Dandy Roll</w:t>
      </w:r>
      <w:r>
        <w:rPr>
          <w:rFonts w:ascii="Arial" w:hAnsi="Arial"/>
          <w:b w:val="0"/>
          <w:sz w:val="22"/>
          <w:szCs w:val="22"/>
        </w:rPr>
        <w:t>.</w:t>
      </w:r>
    </w:p>
    <w:p w14:paraId="5CD15373" w14:textId="56C6BBFD" w:rsidR="00E963A9" w:rsidRPr="0059781A"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Pr>
          <w:rFonts w:ascii="Arial" w:hAnsi="Arial"/>
          <w:b w:val="0"/>
          <w:sz w:val="22"/>
          <w:szCs w:val="22"/>
        </w:rPr>
        <w:t xml:space="preserve">Should the Contractor violate its obligation to eliminate the defects in the Goods or Work by delivering the new or the missing Goods within the term stipulated in Article VIII, paragraph 8 of this Framework Agreement, the Client is entitled to demand the contractual penalty amounting to 0.1% of the price of the Goods or </w:t>
      </w:r>
      <w:r w:rsidR="00B05DE1">
        <w:rPr>
          <w:rFonts w:ascii="Arial" w:hAnsi="Arial"/>
          <w:b w:val="0"/>
          <w:sz w:val="22"/>
          <w:szCs w:val="22"/>
        </w:rPr>
        <w:t>Dandy Roll</w:t>
      </w:r>
      <w:r w:rsidR="00D94CD3">
        <w:rPr>
          <w:rFonts w:ascii="Arial" w:hAnsi="Arial"/>
          <w:b w:val="0"/>
          <w:sz w:val="22"/>
          <w:szCs w:val="22"/>
        </w:rPr>
        <w:t xml:space="preserve"> </w:t>
      </w:r>
      <w:r>
        <w:rPr>
          <w:rFonts w:ascii="Arial" w:hAnsi="Arial"/>
          <w:b w:val="0"/>
          <w:sz w:val="22"/>
          <w:szCs w:val="22"/>
        </w:rPr>
        <w:t>a portion thereof</w:t>
      </w:r>
      <w:r w:rsidR="00FA52A6">
        <w:rPr>
          <w:rFonts w:ascii="Arial" w:hAnsi="Arial"/>
          <w:b w:val="0"/>
          <w:sz w:val="22"/>
          <w:szCs w:val="22"/>
        </w:rPr>
        <w:t xml:space="preserve"> or of the price of the </w:t>
      </w:r>
      <w:r w:rsidR="00B05DE1">
        <w:rPr>
          <w:rFonts w:ascii="Arial" w:hAnsi="Arial"/>
          <w:b w:val="0"/>
          <w:sz w:val="22"/>
          <w:szCs w:val="22"/>
        </w:rPr>
        <w:t>Master</w:t>
      </w:r>
      <w:r w:rsidR="00A9778D">
        <w:rPr>
          <w:rFonts w:ascii="Arial" w:hAnsi="Arial"/>
          <w:b w:val="0"/>
          <w:sz w:val="22"/>
          <w:szCs w:val="22"/>
        </w:rPr>
        <w:t xml:space="preserve"> or the </w:t>
      </w:r>
      <w:r w:rsidR="00B05DE1">
        <w:rPr>
          <w:rFonts w:ascii="Arial" w:hAnsi="Arial"/>
          <w:b w:val="0"/>
          <w:sz w:val="22"/>
          <w:szCs w:val="22"/>
        </w:rPr>
        <w:t>Dandy Roll</w:t>
      </w:r>
      <w:r>
        <w:rPr>
          <w:rFonts w:ascii="Arial" w:hAnsi="Arial"/>
          <w:b w:val="0"/>
          <w:sz w:val="22"/>
          <w:szCs w:val="22"/>
        </w:rPr>
        <w:t xml:space="preserve"> (exclusive of VAT), the elimination of which is delayed by the Contractor for </w:t>
      </w:r>
      <w:r w:rsidR="00FA52A6">
        <w:rPr>
          <w:rFonts w:ascii="Arial" w:hAnsi="Arial"/>
          <w:b w:val="0"/>
          <w:sz w:val="22"/>
          <w:szCs w:val="22"/>
        </w:rPr>
        <w:t xml:space="preserve">each </w:t>
      </w:r>
      <w:r>
        <w:rPr>
          <w:rFonts w:ascii="Arial" w:hAnsi="Arial"/>
          <w:b w:val="0"/>
          <w:sz w:val="22"/>
          <w:szCs w:val="22"/>
        </w:rPr>
        <w:t>started day of such delay.</w:t>
      </w:r>
    </w:p>
    <w:p w14:paraId="657B5BC9" w14:textId="07725732" w:rsidR="00E963A9"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Pr>
          <w:rFonts w:ascii="Arial" w:hAnsi="Arial"/>
          <w:b w:val="0"/>
          <w:sz w:val="22"/>
          <w:szCs w:val="22"/>
        </w:rPr>
        <w:t xml:space="preserve">Should either Party violate its obligations as per Article X of this Framework Agreement in a demonstrable manner, the aggrieved Party is entitled to charge the contractual penalty amounting to EUR 11,800 for every violation or failure to meet such contractual obligation to the other Party. The burden of proof lies on the Party claiming that an obligation has been breached. </w:t>
      </w:r>
    </w:p>
    <w:p w14:paraId="03005CFC" w14:textId="3945290E" w:rsidR="00A55D28" w:rsidRDefault="00A55D28" w:rsidP="0081763C">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In case of the Contractor’s delay in handing over the subjects within the term as per </w:t>
      </w:r>
      <w:r w:rsidR="00650188">
        <w:rPr>
          <w:rFonts w:ascii="Arial" w:hAnsi="Arial"/>
          <w:b w:val="0"/>
          <w:sz w:val="22"/>
          <w:szCs w:val="22"/>
        </w:rPr>
        <w:t xml:space="preserve">Article XIII, paragraph 9 </w:t>
      </w:r>
      <w:r>
        <w:rPr>
          <w:rFonts w:ascii="Arial" w:hAnsi="Arial"/>
          <w:b w:val="0"/>
          <w:sz w:val="22"/>
          <w:szCs w:val="22"/>
        </w:rPr>
        <w:t xml:space="preserve">of this Framework Agreement, the Contractor shall pay the contractual penalty amounting to EUR 80 for </w:t>
      </w:r>
      <w:r w:rsidR="001362B3">
        <w:rPr>
          <w:rFonts w:ascii="Arial" w:hAnsi="Arial"/>
          <w:b w:val="0"/>
          <w:sz w:val="22"/>
          <w:szCs w:val="22"/>
        </w:rPr>
        <w:t xml:space="preserve">each </w:t>
      </w:r>
      <w:r>
        <w:rPr>
          <w:rFonts w:ascii="Arial" w:hAnsi="Arial"/>
          <w:b w:val="0"/>
          <w:sz w:val="22"/>
          <w:szCs w:val="22"/>
        </w:rPr>
        <w:t xml:space="preserve">started day of </w:t>
      </w:r>
      <w:r w:rsidR="001362B3">
        <w:rPr>
          <w:rFonts w:ascii="Arial" w:hAnsi="Arial"/>
          <w:b w:val="0"/>
          <w:sz w:val="22"/>
          <w:szCs w:val="22"/>
        </w:rPr>
        <w:t>such delay</w:t>
      </w:r>
      <w:r>
        <w:rPr>
          <w:rFonts w:ascii="Arial" w:hAnsi="Arial"/>
          <w:b w:val="0"/>
          <w:sz w:val="22"/>
          <w:szCs w:val="22"/>
        </w:rPr>
        <w:t>.</w:t>
      </w:r>
    </w:p>
    <w:p w14:paraId="487D1545" w14:textId="4583EC1D" w:rsidR="00E963A9" w:rsidRPr="00A55D28"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Payment of the contractual penalty does not release the Party from its duty to perform the obligations imposed on the basis of this Framework Agreement and the respective</w:t>
      </w:r>
      <w:r w:rsidR="001362B3">
        <w:rPr>
          <w:rFonts w:ascii="Arial" w:hAnsi="Arial"/>
          <w:b w:val="0"/>
          <w:sz w:val="22"/>
          <w:szCs w:val="22"/>
        </w:rPr>
        <w:t xml:space="preserve"> partial </w:t>
      </w:r>
      <w:r>
        <w:rPr>
          <w:rFonts w:ascii="Arial" w:hAnsi="Arial"/>
          <w:b w:val="0"/>
          <w:sz w:val="22"/>
          <w:szCs w:val="22"/>
        </w:rPr>
        <w:t>contract.</w:t>
      </w:r>
    </w:p>
    <w:p w14:paraId="01A5DD73"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Claiming the contractual penalty is without prejudice to the right to compensation of any damage suffered in the full extent.</w:t>
      </w:r>
    </w:p>
    <w:p w14:paraId="532D2F09"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The contractual penalty (post-maturity interest) is due in 30 calendar days as of the date of delivery of the contractual (post-maturity interest) penalty billing to the other Party.</w:t>
      </w:r>
    </w:p>
    <w:p w14:paraId="2B66619A" w14:textId="05462497" w:rsidR="004C67BC" w:rsidRPr="00C80B86" w:rsidRDefault="004C67BC" w:rsidP="00E963A9">
      <w:pPr>
        <w:pStyle w:val="Prohlen"/>
        <w:widowControl/>
        <w:spacing w:after="120" w:line="276" w:lineRule="auto"/>
        <w:ind w:left="705"/>
        <w:jc w:val="both"/>
        <w:outlineLvl w:val="0"/>
        <w:rPr>
          <w:rFonts w:ascii="Arial" w:hAnsi="Arial" w:cs="Arial"/>
          <w:b w:val="0"/>
          <w:sz w:val="22"/>
          <w:szCs w:val="22"/>
        </w:rPr>
      </w:pPr>
    </w:p>
    <w:p w14:paraId="11BB1FB3" w14:textId="77777777" w:rsidR="0018401E" w:rsidRPr="002C49F8" w:rsidRDefault="00FC6931" w:rsidP="00E963A9">
      <w:pPr>
        <w:pStyle w:val="Prohlen"/>
        <w:widowControl/>
        <w:tabs>
          <w:tab w:val="left" w:pos="3195"/>
        </w:tabs>
        <w:spacing w:after="120" w:line="276" w:lineRule="auto"/>
        <w:jc w:val="both"/>
        <w:outlineLvl w:val="0"/>
        <w:rPr>
          <w:rFonts w:ascii="Arial" w:hAnsi="Arial" w:cs="Arial"/>
          <w:b w:val="0"/>
          <w:sz w:val="22"/>
          <w:szCs w:val="22"/>
        </w:rPr>
      </w:pPr>
      <w:r>
        <w:rPr>
          <w:rFonts w:ascii="Arial" w:hAnsi="Arial"/>
          <w:b w:val="0"/>
          <w:sz w:val="22"/>
          <w:szCs w:val="22"/>
        </w:rPr>
        <w:tab/>
      </w:r>
    </w:p>
    <w:p w14:paraId="52BBC5D5" w14:textId="7105F304" w:rsidR="004C67BC" w:rsidRPr="00535367" w:rsidRDefault="001362B3" w:rsidP="001362B3">
      <w:pPr>
        <w:pStyle w:val="Prohlen"/>
        <w:widowControl/>
        <w:numPr>
          <w:ilvl w:val="0"/>
          <w:numId w:val="3"/>
        </w:numPr>
        <w:spacing w:after="120" w:line="276" w:lineRule="auto"/>
        <w:rPr>
          <w:rFonts w:ascii="Arial Black" w:hAnsi="Arial Black" w:cs="Arial"/>
          <w:bCs/>
          <w:smallCaps/>
          <w:szCs w:val="24"/>
        </w:rPr>
      </w:pPr>
      <w:r w:rsidRPr="001362B3">
        <w:rPr>
          <w:rFonts w:ascii="Arial Black" w:hAnsi="Arial Black"/>
          <w:bCs/>
          <w:smallCaps/>
          <w:szCs w:val="24"/>
        </w:rPr>
        <w:t>PROTECTION OF INFORMATION</w:t>
      </w:r>
    </w:p>
    <w:p w14:paraId="08A151E0" w14:textId="0C48E288" w:rsidR="000B557C" w:rsidRPr="000B557C" w:rsidRDefault="00573492" w:rsidP="00E963A9">
      <w:pPr>
        <w:pStyle w:val="Odstavecseseznamem"/>
        <w:numPr>
          <w:ilvl w:val="0"/>
          <w:numId w:val="26"/>
        </w:numPr>
        <w:suppressAutoHyphens/>
        <w:overflowPunct w:val="0"/>
        <w:autoSpaceDE w:val="0"/>
        <w:spacing w:after="120"/>
        <w:ind w:left="709" w:hanging="709"/>
        <w:jc w:val="both"/>
        <w:textAlignment w:val="baseline"/>
        <w:rPr>
          <w:rFonts w:ascii="Arial" w:hAnsi="Arial" w:cs="Arial"/>
        </w:rPr>
      </w:pPr>
      <w:r>
        <w:rPr>
          <w:rFonts w:ascii="Arial" w:hAnsi="Arial"/>
        </w:rPr>
        <w:t xml:space="preserve">The Parties are not entitled to disclose to any third party the non-public information they obtained or shall obtain during mutual cooperation, and the information related to entering into this Framework Agreement and its content. This does not apply if the information is disclosed to the employees of the </w:t>
      </w:r>
      <w:r w:rsidR="001362B3">
        <w:rPr>
          <w:rFonts w:ascii="Arial" w:hAnsi="Arial"/>
        </w:rPr>
        <w:t>P</w:t>
      </w:r>
      <w:r>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2FCEBB85" w14:textId="7321500B" w:rsid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2.</w:t>
      </w:r>
      <w:r>
        <w:rPr>
          <w:rFonts w:ascii="Arial" w:hAnsi="Arial"/>
        </w:rPr>
        <w:tab/>
        <w:t xml:space="preserve">The Parties are liable to assure compliance with the </w:t>
      </w:r>
      <w:r w:rsidR="001362B3">
        <w:rPr>
          <w:rFonts w:ascii="Arial" w:hAnsi="Arial"/>
        </w:rPr>
        <w:t xml:space="preserve">obligations </w:t>
      </w:r>
      <w:r>
        <w:rPr>
          <w:rFonts w:ascii="Arial" w:hAnsi="Arial"/>
        </w:rPr>
        <w:t>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28FC9930" w14:textId="77777777" w:rsidR="00573492" w:rsidRP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3.</w:t>
      </w:r>
      <w:r>
        <w:rPr>
          <w:rFonts w:ascii="Arial" w:hAnsi="Arial"/>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7D8D7EEE" w14:textId="425C607B" w:rsidR="0032281A"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4.</w:t>
      </w:r>
      <w:r>
        <w:rPr>
          <w:rFonts w:ascii="Arial" w:hAnsi="Arial"/>
        </w:rPr>
        <w:tab/>
        <w:t>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the Act No. 110/2019 Coll., on Personal Data Protection, they shall take any and all necessary measures to prevent unauthorised or random access to these data, their alteration, destruction or loss, unauthorised transfer, other unauthorised processing or any other misuse.</w:t>
      </w:r>
    </w:p>
    <w:p w14:paraId="384B6F04" w14:textId="77777777" w:rsidR="00573492" w:rsidRPr="000B557C" w:rsidRDefault="0032281A" w:rsidP="00E963A9">
      <w:pPr>
        <w:suppressAutoHyphens/>
        <w:overflowPunct w:val="0"/>
        <w:autoSpaceDE w:val="0"/>
        <w:spacing w:after="120"/>
        <w:jc w:val="both"/>
        <w:textAlignment w:val="baseline"/>
        <w:rPr>
          <w:rFonts w:ascii="Arial" w:hAnsi="Arial" w:cs="Arial"/>
        </w:rPr>
      </w:pPr>
      <w:r>
        <w:rPr>
          <w:rFonts w:ascii="Arial" w:hAnsi="Arial"/>
        </w:rPr>
        <w:t>5.</w:t>
      </w:r>
      <w:r>
        <w:rPr>
          <w:rFonts w:ascii="Arial" w:hAnsi="Arial"/>
        </w:rPr>
        <w:tab/>
        <w:t>In this regard, the Parties undertake:</w:t>
      </w:r>
    </w:p>
    <w:p w14:paraId="40EEBE5A"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Not to disclose confidential information to any third party;</w:t>
      </w:r>
    </w:p>
    <w:p w14:paraId="22094AA1"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Ensure that the confidential information is not disclosed to third parties;</w:t>
      </w:r>
    </w:p>
    <w:p w14:paraId="5980C459" w14:textId="77777777" w:rsidR="00573492" w:rsidRPr="00573492" w:rsidRDefault="00573492" w:rsidP="00E963A9">
      <w:pPr>
        <w:pStyle w:val="Styl"/>
        <w:widowControl w:val="0"/>
        <w:numPr>
          <w:ilvl w:val="0"/>
          <w:numId w:val="23"/>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Pr>
          <w:rFonts w:ascii="Arial" w:hAnsi="Arial"/>
          <w:sz w:val="22"/>
          <w:szCs w:val="22"/>
        </w:rPr>
        <w:t>Secure the data in any form, including their copies, which include confidential information, against third party abuse and loss.</w:t>
      </w:r>
    </w:p>
    <w:p w14:paraId="3BF97D93" w14:textId="77777777" w:rsidR="00573492" w:rsidRPr="00150170"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6.</w:t>
      </w:r>
      <w:r>
        <w:rPr>
          <w:rFonts w:ascii="Arial" w:hAnsi="Arial"/>
        </w:rPr>
        <w:tab/>
        <w:t>The obligation to protect confidential information does not apply to the following cases:</w:t>
      </w:r>
    </w:p>
    <w:p w14:paraId="6D5331D0" w14:textId="48EC582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The respective Party proves that the given information is available to the public without this availability being caused by the same Party;</w:t>
      </w:r>
    </w:p>
    <w:p w14:paraId="2BAAE85B" w14:textId="2DFEB912"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56A0C532" w14:textId="200EA668"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obtains a written approval from the other party to disclose the information further;</w:t>
      </w:r>
    </w:p>
    <w:p w14:paraId="70B9FCB5"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law or a binding decision of the respective public authority requires the information to be disclosed;</w:t>
      </w:r>
    </w:p>
    <w:p w14:paraId="2A209B06" w14:textId="6D12A677" w:rsidR="00573492" w:rsidRPr="00573492" w:rsidRDefault="00573492" w:rsidP="00E963A9">
      <w:pPr>
        <w:pStyle w:val="Styl"/>
        <w:widowControl w:val="0"/>
        <w:numPr>
          <w:ilvl w:val="0"/>
          <w:numId w:val="24"/>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Pr>
          <w:rFonts w:ascii="Arial" w:hAnsi="Arial"/>
          <w:sz w:val="22"/>
          <w:szCs w:val="22"/>
        </w:rPr>
        <w:t xml:space="preserve">An auditor performs an audit at one of the </w:t>
      </w:r>
      <w:r w:rsidR="00CF5F80">
        <w:rPr>
          <w:rFonts w:ascii="Arial" w:hAnsi="Arial"/>
          <w:sz w:val="22"/>
          <w:szCs w:val="22"/>
        </w:rPr>
        <w:t>P</w:t>
      </w:r>
      <w:r>
        <w:rPr>
          <w:rFonts w:ascii="Arial" w:hAnsi="Arial"/>
          <w:sz w:val="22"/>
          <w:szCs w:val="22"/>
        </w:rPr>
        <w:t>arties based on authorisation specified in applicable legal regulations.</w:t>
      </w:r>
    </w:p>
    <w:p w14:paraId="3FE804FB" w14:textId="77777777" w:rsidR="00573492" w:rsidRPr="00150170" w:rsidRDefault="0032281A" w:rsidP="00E963A9">
      <w:pPr>
        <w:pStyle w:val="Odstavecseseznamem"/>
        <w:suppressAutoHyphens/>
        <w:overflowPunct w:val="0"/>
        <w:autoSpaceDE w:val="0"/>
        <w:spacing w:after="120"/>
        <w:ind w:left="0"/>
        <w:jc w:val="both"/>
        <w:textAlignment w:val="baseline"/>
        <w:rPr>
          <w:rFonts w:ascii="Arial" w:hAnsi="Arial" w:cs="Arial"/>
        </w:rPr>
      </w:pPr>
      <w:r>
        <w:rPr>
          <w:rFonts w:ascii="Arial" w:hAnsi="Arial"/>
        </w:rPr>
        <w:t>7.</w:t>
      </w:r>
      <w:r>
        <w:rPr>
          <w:rFonts w:ascii="Arial" w:hAnsi="Arial"/>
        </w:rPr>
        <w:tab/>
        <w:t>The Party undertakes, upon the request of the other Party, to:</w:t>
      </w:r>
    </w:p>
    <w:p w14:paraId="4313D5D1"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6AFE9B73"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or destroy copies, extracts or other entire or partial reproductions or records of non-public information;</w:t>
      </w:r>
    </w:p>
    <w:p w14:paraId="449E7387"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Destroy without undue delay all documents, memoranda, notes and other written materials elaborated on the basis of the non-public information;</w:t>
      </w:r>
    </w:p>
    <w:p w14:paraId="0DC2D97D"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Pr>
          <w:rFonts w:ascii="Arial" w:hAnsi="Arial"/>
          <w:sz w:val="22"/>
          <w:szCs w:val="22"/>
        </w:rPr>
        <w:t>Destroy materials stored in computers, text editors, or other devices containing non-public information pursuant to this Framework Agreement.</w:t>
      </w:r>
    </w:p>
    <w:p w14:paraId="071E42EA" w14:textId="77777777" w:rsidR="00573492" w:rsidRPr="00150170" w:rsidRDefault="00573492" w:rsidP="00E963A9">
      <w:pPr>
        <w:pStyle w:val="Styl"/>
        <w:spacing w:after="120" w:line="276" w:lineRule="auto"/>
        <w:ind w:left="851"/>
        <w:jc w:val="both"/>
        <w:rPr>
          <w:rFonts w:ascii="Arial" w:hAnsi="Arial" w:cs="Arial"/>
          <w:sz w:val="22"/>
          <w:szCs w:val="22"/>
        </w:rPr>
      </w:pPr>
      <w:r>
        <w:rPr>
          <w:rFonts w:ascii="Arial" w:hAnsi="Arial"/>
          <w:sz w:val="22"/>
          <w:szCs w:val="22"/>
        </w:rPr>
        <w:t>The Parties also undertake to ensure that the same shall be performed by any other individuals, to which the non-public information is disclosed by either Party.</w:t>
      </w:r>
    </w:p>
    <w:p w14:paraId="2EF9CED2" w14:textId="77777777" w:rsidR="001A3E37"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8.</w:t>
      </w:r>
      <w:r>
        <w:rPr>
          <w:rFonts w:ascii="Arial" w:hAnsi="Arial"/>
        </w:rPr>
        <w:tab/>
        <w:t xml:space="preserve">The employee of the liable Party authorised to destroy the documents in the sense of the previous paragraph shall confirm the destruction upon request of the other Party in writing. </w:t>
      </w:r>
    </w:p>
    <w:p w14:paraId="40801087"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0C06D467" w14:textId="492D0193" w:rsidR="009A67F4"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9.</w:t>
      </w:r>
      <w:r>
        <w:rPr>
          <w:rFonts w:ascii="Arial" w:hAnsi="Arial"/>
        </w:rPr>
        <w:tab/>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7D0F2039"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szCs w:val="16"/>
        </w:rPr>
      </w:pPr>
    </w:p>
    <w:p w14:paraId="48541C60" w14:textId="6A2C3D34" w:rsidR="0087697E"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10.</w:t>
      </w:r>
      <w:r>
        <w:rPr>
          <w:rFonts w:ascii="Arial" w:hAnsi="Arial"/>
        </w:rPr>
        <w:tab/>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 to any potential successors of the Parties.</w:t>
      </w:r>
    </w:p>
    <w:p w14:paraId="5DD1577B"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4315E3E6" w14:textId="5F72D0F3" w:rsidR="0055206D" w:rsidRPr="00365FAF"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11.</w:t>
      </w:r>
      <w:r>
        <w:rPr>
          <w:rFonts w:ascii="Arial" w:hAnsi="Arial"/>
        </w:rPr>
        <w:tab/>
        <w:t>The Contractor hereby acknowledges that the Client may impose the “Restricted” confidentiality level on a part of the technical specification of the Goods. In such case, the Contractor agrees to ensure that all persons provided an access to the restricted information provided by the Client for purposes of performance of the</w:t>
      </w:r>
      <w:r w:rsidR="00CF5F80">
        <w:rPr>
          <w:rFonts w:ascii="Arial" w:hAnsi="Arial"/>
        </w:rPr>
        <w:t xml:space="preserve"> partial </w:t>
      </w:r>
      <w:r>
        <w:rPr>
          <w:rFonts w:ascii="Arial" w:hAnsi="Arial"/>
        </w:rPr>
        <w:t>contracts shall meet the requirements for the right to receive the confidential information at the “Restricted” level pursuant to Act No. 412/2005 Coll.</w:t>
      </w:r>
      <w:r w:rsidR="00CF5F80">
        <w:rPr>
          <w:rFonts w:ascii="Arial" w:hAnsi="Arial"/>
        </w:rPr>
        <w:t>,</w:t>
      </w:r>
      <w:r>
        <w:rPr>
          <w:rFonts w:ascii="Arial" w:hAnsi="Arial"/>
        </w:rPr>
        <w:t xml:space="preserve"> on confidential information protection and on security qualification, as amended.</w:t>
      </w:r>
    </w:p>
    <w:p w14:paraId="39D4BCB5" w14:textId="77777777" w:rsidR="007D3E95" w:rsidRDefault="007D3E95" w:rsidP="00E963A9">
      <w:pPr>
        <w:spacing w:after="0"/>
        <w:ind w:left="708"/>
        <w:jc w:val="center"/>
        <w:rPr>
          <w:rFonts w:ascii="Arial Black" w:hAnsi="Arial Black" w:cs="Arial"/>
          <w:b/>
          <w:caps/>
          <w:color w:val="000000"/>
          <w:sz w:val="24"/>
          <w:szCs w:val="24"/>
        </w:rPr>
      </w:pPr>
    </w:p>
    <w:p w14:paraId="3158308A" w14:textId="77777777" w:rsidR="001735A6" w:rsidRPr="000B557C" w:rsidRDefault="009A67F4" w:rsidP="00E963A9">
      <w:pPr>
        <w:spacing w:after="120"/>
        <w:ind w:left="709"/>
        <w:jc w:val="center"/>
        <w:rPr>
          <w:rFonts w:ascii="Arial Black" w:hAnsi="Arial Black" w:cs="Arial"/>
          <w:sz w:val="24"/>
          <w:szCs w:val="24"/>
        </w:rPr>
      </w:pPr>
      <w:r>
        <w:rPr>
          <w:rFonts w:ascii="Arial Black" w:hAnsi="Arial Black"/>
          <w:b/>
          <w:caps/>
          <w:color w:val="000000"/>
          <w:sz w:val="24"/>
          <w:szCs w:val="24"/>
        </w:rPr>
        <w:t>Xi. FORCE MAJEURE</w:t>
      </w:r>
    </w:p>
    <w:p w14:paraId="1F4AEE3C" w14:textId="77777777" w:rsidR="001735A6" w:rsidRDefault="001735A6" w:rsidP="00E963A9">
      <w:pPr>
        <w:numPr>
          <w:ilvl w:val="0"/>
          <w:numId w:val="20"/>
        </w:numPr>
        <w:tabs>
          <w:tab w:val="clear" w:pos="360"/>
        </w:tabs>
        <w:spacing w:after="0"/>
        <w:ind w:left="709" w:hanging="709"/>
        <w:jc w:val="both"/>
        <w:rPr>
          <w:rFonts w:ascii="Arial" w:hAnsi="Arial" w:cs="Arial"/>
        </w:rPr>
      </w:pPr>
      <w:r>
        <w:rPr>
          <w:rFonts w:ascii="Arial" w:hAnsi="Arial"/>
        </w:rPr>
        <w:t>An obstruction which occurs independently of the will of the obliged party which prevents it from performing its duty (and it may not be reasonably expected that the obliged party could have averted or overcome the obstruction or its consequences and that at the moment of formation of this obligation it could have foreseen it) is regarded as a circumstance excluding liability.</w:t>
      </w:r>
    </w:p>
    <w:p w14:paraId="18A22DF2" w14:textId="77777777" w:rsidR="001A3E37" w:rsidRPr="001A3E37" w:rsidRDefault="001A3E37" w:rsidP="00E963A9">
      <w:pPr>
        <w:spacing w:after="0"/>
        <w:ind w:left="709"/>
        <w:jc w:val="both"/>
        <w:rPr>
          <w:rFonts w:ascii="Arial" w:hAnsi="Arial" w:cs="Arial"/>
          <w:sz w:val="8"/>
        </w:rPr>
      </w:pPr>
    </w:p>
    <w:p w14:paraId="20C94E98" w14:textId="52BF6391" w:rsidR="001735A6" w:rsidRPr="001735A6" w:rsidRDefault="001735A6" w:rsidP="00E963A9">
      <w:pPr>
        <w:numPr>
          <w:ilvl w:val="0"/>
          <w:numId w:val="20"/>
        </w:numPr>
        <w:tabs>
          <w:tab w:val="clear" w:pos="360"/>
        </w:tabs>
        <w:spacing w:after="120"/>
        <w:ind w:left="709" w:hanging="709"/>
        <w:jc w:val="both"/>
        <w:rPr>
          <w:rFonts w:ascii="Arial" w:hAnsi="Arial" w:cs="Arial"/>
        </w:rPr>
      </w:pPr>
      <w:r>
        <w:rPr>
          <w:rFonts w:ascii="Arial" w:hAnsi="Arial"/>
        </w:rPr>
        <w:t xml:space="preserve">In such case the concerned </w:t>
      </w:r>
      <w:r w:rsidR="00544FD0">
        <w:rPr>
          <w:rFonts w:ascii="Arial" w:hAnsi="Arial"/>
        </w:rPr>
        <w:t>P</w:t>
      </w:r>
      <w:r>
        <w:rPr>
          <w:rFonts w:ascii="Arial" w:hAnsi="Arial"/>
        </w:rPr>
        <w:t xml:space="preserve">arty shall notify the other </w:t>
      </w:r>
      <w:r w:rsidR="00544FD0">
        <w:rPr>
          <w:rFonts w:ascii="Arial" w:hAnsi="Arial"/>
        </w:rPr>
        <w:t>P</w:t>
      </w:r>
      <w:r>
        <w:rPr>
          <w:rFonts w:ascii="Arial" w:hAnsi="Arial"/>
        </w:rPr>
        <w:t>arty of the nature of the obstruction preventing it from performing its duties.</w:t>
      </w:r>
    </w:p>
    <w:p w14:paraId="65D8E11A" w14:textId="135B9FAC" w:rsidR="001735A6" w:rsidRPr="001735A6"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During the existence of such obstruction the concerned </w:t>
      </w:r>
      <w:r w:rsidR="00544FD0">
        <w:rPr>
          <w:rFonts w:ascii="Arial" w:hAnsi="Arial"/>
        </w:rPr>
        <w:t xml:space="preserve">Party </w:t>
      </w:r>
      <w:r>
        <w:rPr>
          <w:rFonts w:ascii="Arial" w:hAnsi="Arial"/>
        </w:rPr>
        <w:t>shall not be bound to perform the obligations resulting from this Framework Agreement.</w:t>
      </w:r>
      <w:r>
        <w:rPr>
          <w:rFonts w:ascii="Arial" w:hAnsi="Arial"/>
          <w:b/>
        </w:rPr>
        <w:t xml:space="preserve"> </w:t>
      </w:r>
    </w:p>
    <w:p w14:paraId="4C409203" w14:textId="77777777" w:rsidR="008170C2"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14:paraId="642E68AF" w14:textId="3D0955D6" w:rsidR="008170C2" w:rsidRPr="00CD2985"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The </w:t>
      </w:r>
      <w:r w:rsidR="00544FD0">
        <w:rPr>
          <w:rFonts w:ascii="Arial" w:hAnsi="Arial"/>
        </w:rPr>
        <w:t>P</w:t>
      </w:r>
      <w:r>
        <w:rPr>
          <w:rFonts w:ascii="Arial" w:hAnsi="Arial"/>
        </w:rPr>
        <w:t>arty that has a statutory right not to perform its obligations due to force majeure shall not be liable for the damage incurred by the other party in this connection.</w:t>
      </w:r>
    </w:p>
    <w:p w14:paraId="6372FB7B" w14:textId="77777777" w:rsidR="00CD2985" w:rsidRDefault="00CD2985" w:rsidP="00E963A9">
      <w:pPr>
        <w:pStyle w:val="Prohlen"/>
        <w:widowControl/>
        <w:spacing w:line="276" w:lineRule="auto"/>
        <w:ind w:left="1066"/>
        <w:rPr>
          <w:rFonts w:ascii="Arial Black" w:hAnsi="Arial Black" w:cs="Arial"/>
          <w:bCs/>
          <w:smallCaps/>
          <w:szCs w:val="24"/>
        </w:rPr>
      </w:pPr>
    </w:p>
    <w:p w14:paraId="4D268BD4" w14:textId="2A2ED01B" w:rsidR="004C67BC" w:rsidRPr="00535367" w:rsidRDefault="009A67F4" w:rsidP="00621D2E">
      <w:pPr>
        <w:pStyle w:val="Prohlen"/>
        <w:keepNext/>
        <w:widowControl/>
        <w:spacing w:after="120" w:line="276" w:lineRule="auto"/>
        <w:ind w:left="1066"/>
        <w:rPr>
          <w:rFonts w:ascii="Arial Black" w:hAnsi="Arial Black" w:cs="Arial"/>
          <w:bCs/>
          <w:smallCaps/>
          <w:szCs w:val="24"/>
        </w:rPr>
      </w:pPr>
      <w:r>
        <w:rPr>
          <w:rFonts w:ascii="Arial Black" w:hAnsi="Arial Black"/>
          <w:bCs/>
          <w:smallCaps/>
          <w:szCs w:val="24"/>
        </w:rPr>
        <w:t xml:space="preserve">XII. </w:t>
      </w:r>
      <w:r w:rsidR="00544FD0">
        <w:rPr>
          <w:rFonts w:ascii="Arial Black" w:hAnsi="Arial Black"/>
          <w:bCs/>
          <w:smallCaps/>
          <w:szCs w:val="24"/>
        </w:rPr>
        <w:t xml:space="preserve">APPLICABLE LAW </w:t>
      </w:r>
      <w:r>
        <w:rPr>
          <w:rFonts w:ascii="Arial Black" w:hAnsi="Arial Black"/>
          <w:bCs/>
          <w:smallCaps/>
          <w:szCs w:val="24"/>
        </w:rPr>
        <w:t>AND RESOLUTION OF DISPUTES</w:t>
      </w:r>
    </w:p>
    <w:p w14:paraId="5ACF1E4E" w14:textId="4CB59FB9" w:rsidR="004C67BC" w:rsidRPr="002C49F8"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Contract is governed by the laws of the Czech Republic, especially the </w:t>
      </w:r>
      <w:r w:rsidR="00544FD0">
        <w:rPr>
          <w:rFonts w:ascii="Arial" w:hAnsi="Arial"/>
          <w:b w:val="0"/>
          <w:sz w:val="22"/>
          <w:szCs w:val="22"/>
        </w:rPr>
        <w:t xml:space="preserve">Civil </w:t>
      </w:r>
      <w:r>
        <w:rPr>
          <w:rFonts w:ascii="Arial" w:hAnsi="Arial"/>
          <w:b w:val="0"/>
          <w:sz w:val="22"/>
          <w:szCs w:val="22"/>
        </w:rPr>
        <w:t xml:space="preserve">Code and </w:t>
      </w:r>
      <w:r w:rsidR="00544FD0">
        <w:rPr>
          <w:rFonts w:ascii="Arial" w:hAnsi="Arial"/>
          <w:b w:val="0"/>
          <w:sz w:val="22"/>
          <w:szCs w:val="22"/>
        </w:rPr>
        <w:t>PPA</w:t>
      </w:r>
      <w:r>
        <w:rPr>
          <w:rFonts w:ascii="Arial" w:hAnsi="Arial"/>
          <w:b w:val="0"/>
          <w:sz w:val="22"/>
          <w:szCs w:val="22"/>
        </w:rPr>
        <w:t>.</w:t>
      </w:r>
    </w:p>
    <w:p w14:paraId="56CA6B74" w14:textId="7180D1AF" w:rsidR="004C67BC"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Pr>
          <w:rFonts w:ascii="Arial" w:hAnsi="Arial"/>
          <w:b w:val="0"/>
          <w:sz w:val="22"/>
          <w:szCs w:val="22"/>
        </w:rPr>
        <w:t>The Parties undertake to exert every effort to resolve any mutual disputes resulting from this Framework Agreement.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Client’s registered seat.</w:t>
      </w:r>
    </w:p>
    <w:p w14:paraId="2E89282B" w14:textId="77777777" w:rsidR="0087697E" w:rsidRDefault="0087697E" w:rsidP="00E963A9">
      <w:pPr>
        <w:pStyle w:val="Prohlen"/>
        <w:widowControl/>
        <w:spacing w:after="120" w:line="276" w:lineRule="auto"/>
        <w:ind w:left="705"/>
        <w:jc w:val="both"/>
        <w:outlineLvl w:val="0"/>
        <w:rPr>
          <w:rFonts w:ascii="Arial" w:hAnsi="Arial" w:cs="Arial"/>
          <w:b w:val="0"/>
          <w:sz w:val="22"/>
          <w:szCs w:val="22"/>
        </w:rPr>
      </w:pPr>
    </w:p>
    <w:p w14:paraId="5ED6CA18" w14:textId="77777777" w:rsidR="004C67BC" w:rsidRPr="00535367" w:rsidRDefault="009A67F4" w:rsidP="00120FCB">
      <w:pPr>
        <w:pStyle w:val="Prohlen"/>
        <w:keepNext/>
        <w:widowControl/>
        <w:spacing w:after="120" w:line="276" w:lineRule="auto"/>
        <w:ind w:left="709"/>
        <w:rPr>
          <w:rFonts w:ascii="Arial Black" w:hAnsi="Arial Black" w:cs="Arial"/>
          <w:bCs/>
          <w:smallCaps/>
          <w:szCs w:val="24"/>
        </w:rPr>
      </w:pPr>
      <w:r>
        <w:rPr>
          <w:rFonts w:ascii="Arial Black" w:hAnsi="Arial Black"/>
          <w:bCs/>
          <w:smallCaps/>
          <w:szCs w:val="24"/>
        </w:rPr>
        <w:t>XIII. TERM OF THE FRAMEWORK AGREEMENT</w:t>
      </w:r>
    </w:p>
    <w:p w14:paraId="7113D7B4" w14:textId="09AE67D1" w:rsidR="004C67BC" w:rsidRPr="0048458F" w:rsidRDefault="004C67BC" w:rsidP="00E963A9">
      <w:pPr>
        <w:pStyle w:val="Prohlen"/>
        <w:numPr>
          <w:ilvl w:val="1"/>
          <w:numId w:val="13"/>
        </w:numPr>
        <w:spacing w:after="120" w:line="276" w:lineRule="auto"/>
        <w:ind w:left="703" w:hanging="703"/>
        <w:jc w:val="both"/>
        <w:outlineLvl w:val="0"/>
        <w:rPr>
          <w:rFonts w:ascii="Arial" w:hAnsi="Arial" w:cs="Arial"/>
          <w:b w:val="0"/>
          <w:sz w:val="22"/>
          <w:szCs w:val="22"/>
        </w:rPr>
      </w:pPr>
      <w:bookmarkStart w:id="15" w:name="_Ref342903993"/>
      <w:r>
        <w:rPr>
          <w:rFonts w:ascii="Arial" w:hAnsi="Arial"/>
          <w:b w:val="0"/>
          <w:sz w:val="22"/>
          <w:szCs w:val="22"/>
        </w:rPr>
        <w:t>The present Framework Agreement comes into force on the day it is signed by both Parties,</w:t>
      </w:r>
      <w:r w:rsidR="00544FD0">
        <w:rPr>
          <w:rFonts w:ascii="Arial" w:hAnsi="Arial"/>
          <w:b w:val="0"/>
          <w:sz w:val="22"/>
          <w:szCs w:val="22"/>
        </w:rPr>
        <w:t xml:space="preserve"> and</w:t>
      </w:r>
      <w:r>
        <w:rPr>
          <w:rFonts w:ascii="Arial" w:hAnsi="Arial"/>
          <w:b w:val="0"/>
          <w:sz w:val="22"/>
          <w:szCs w:val="22"/>
        </w:rPr>
        <w:t xml:space="preserve"> taking effect once it is published in the Register of Contracts.</w:t>
      </w:r>
    </w:p>
    <w:p w14:paraId="2146FE31" w14:textId="0819A868" w:rsidR="004C67BC" w:rsidRPr="009C592D" w:rsidRDefault="00AD3C61"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Agreement has been entered into for a definite period of time, specifically for </w:t>
      </w:r>
      <w:r>
        <w:rPr>
          <w:rFonts w:ascii="Arial" w:hAnsi="Arial"/>
          <w:sz w:val="22"/>
          <w:szCs w:val="22"/>
        </w:rPr>
        <w:t xml:space="preserve">4 years </w:t>
      </w:r>
      <w:r>
        <w:rPr>
          <w:rFonts w:ascii="Arial" w:hAnsi="Arial"/>
          <w:b w:val="0"/>
          <w:sz w:val="22"/>
          <w:szCs w:val="22"/>
        </w:rPr>
        <w:t>as of its effective date.</w:t>
      </w:r>
    </w:p>
    <w:p w14:paraId="3B92638F" w14:textId="77777777" w:rsidR="004C67BC" w:rsidRPr="00F810D9" w:rsidRDefault="00AD3C61"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This Framework Agreement shall terminate</w:t>
      </w:r>
    </w:p>
    <w:p w14:paraId="7A0242E8" w14:textId="77777777" w:rsidR="004C67BC" w:rsidRDefault="004C67BC"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with the lapse of the agreed-upon term of the Contract;</w:t>
      </w:r>
    </w:p>
    <w:p w14:paraId="43CDB5F1" w14:textId="77777777" w:rsidR="004C67BC" w:rsidRPr="0048458F" w:rsidRDefault="00B945E4"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by a written agreement between the Parties;</w:t>
      </w:r>
    </w:p>
    <w:p w14:paraId="45C9BB89" w14:textId="52496819" w:rsidR="00E23B9F" w:rsidRPr="00E23B9F" w:rsidRDefault="00E23B9F"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by a written notice of termination by either Party;</w:t>
      </w:r>
    </w:p>
    <w:p w14:paraId="672C6091" w14:textId="75F90FB2" w:rsidR="004C67BC" w:rsidRPr="0048458F" w:rsidRDefault="004C67BC" w:rsidP="00E963A9">
      <w:pPr>
        <w:pStyle w:val="Prohlen"/>
        <w:widowControl/>
        <w:numPr>
          <w:ilvl w:val="0"/>
          <w:numId w:val="16"/>
        </w:numPr>
        <w:spacing w:after="120" w:line="276" w:lineRule="auto"/>
        <w:ind w:left="1423" w:hanging="357"/>
        <w:jc w:val="both"/>
        <w:rPr>
          <w:rFonts w:ascii="Arial" w:hAnsi="Arial" w:cs="Arial"/>
          <w:b w:val="0"/>
          <w:sz w:val="22"/>
          <w:szCs w:val="22"/>
        </w:rPr>
      </w:pPr>
      <w:r>
        <w:rPr>
          <w:rFonts w:ascii="Arial" w:hAnsi="Arial"/>
          <w:b w:val="0"/>
          <w:sz w:val="22"/>
          <w:szCs w:val="22"/>
        </w:rPr>
        <w:t xml:space="preserve">by withdrawal from this Framework Agreement subject to the terms and conditions given below in the event of a </w:t>
      </w:r>
      <w:r w:rsidR="00544FD0">
        <w:rPr>
          <w:rFonts w:ascii="Arial" w:hAnsi="Arial"/>
          <w:b w:val="0"/>
          <w:sz w:val="22"/>
          <w:szCs w:val="22"/>
        </w:rPr>
        <w:t>substantial</w:t>
      </w:r>
      <w:r w:rsidR="00544FD0" w:rsidDel="00544FD0">
        <w:rPr>
          <w:rFonts w:ascii="Arial" w:hAnsi="Arial"/>
          <w:b w:val="0"/>
          <w:sz w:val="22"/>
          <w:szCs w:val="22"/>
        </w:rPr>
        <w:t xml:space="preserve"> </w:t>
      </w:r>
      <w:r>
        <w:rPr>
          <w:rFonts w:ascii="Arial" w:hAnsi="Arial"/>
          <w:b w:val="0"/>
          <w:sz w:val="22"/>
          <w:szCs w:val="22"/>
        </w:rPr>
        <w:t xml:space="preserve"> breach hereof by either Party.</w:t>
      </w:r>
    </w:p>
    <w:p w14:paraId="2C8186CC" w14:textId="77777777" w:rsidR="004C67BC" w:rsidRPr="007002EA" w:rsidRDefault="004C67BC"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The Parties have agreed that substantial breach of Framework Agreement shall particularly be:</w:t>
      </w:r>
    </w:p>
    <w:p w14:paraId="001D1E13" w14:textId="4EA1D358" w:rsidR="004C67BC" w:rsidRPr="007002EA"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A failure to meet the technical specification of the Goods;</w:t>
      </w:r>
    </w:p>
    <w:p w14:paraId="781769D5" w14:textId="6EDC19DF" w:rsidR="004C67BC"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 xml:space="preserve">Recurring, at minimum second, delay on the part of the Contractor in the delivery of the Goods according to a </w:t>
      </w:r>
      <w:r w:rsidR="00544FD0">
        <w:rPr>
          <w:rFonts w:ascii="Arial" w:hAnsi="Arial"/>
          <w:b w:val="0"/>
          <w:sz w:val="22"/>
          <w:szCs w:val="22"/>
        </w:rPr>
        <w:t xml:space="preserve"> partial </w:t>
      </w:r>
      <w:r>
        <w:rPr>
          <w:rFonts w:ascii="Arial" w:hAnsi="Arial"/>
          <w:b w:val="0"/>
          <w:sz w:val="22"/>
          <w:szCs w:val="22"/>
        </w:rPr>
        <w:t>contract for a period exceeding 7 business days;</w:t>
      </w:r>
    </w:p>
    <w:p w14:paraId="7C7B94D9" w14:textId="69B1AA32" w:rsidR="00F810D9" w:rsidRDefault="00340C17" w:rsidP="00F810D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 xml:space="preserve">Use of the Work or </w:t>
      </w:r>
      <w:r w:rsidR="00B05DE1">
        <w:rPr>
          <w:rFonts w:ascii="Arial" w:hAnsi="Arial"/>
          <w:b w:val="0"/>
          <w:sz w:val="22"/>
          <w:szCs w:val="22"/>
        </w:rPr>
        <w:t>Master</w:t>
      </w:r>
      <w:r w:rsidR="00A9778D">
        <w:rPr>
          <w:rFonts w:ascii="Arial" w:hAnsi="Arial"/>
          <w:b w:val="0"/>
          <w:sz w:val="22"/>
          <w:szCs w:val="22"/>
        </w:rPr>
        <w:t xml:space="preserve"> or </w:t>
      </w:r>
      <w:r w:rsidR="00B05DE1">
        <w:rPr>
          <w:rFonts w:ascii="Arial" w:hAnsi="Arial"/>
          <w:b w:val="0"/>
          <w:sz w:val="22"/>
          <w:szCs w:val="22"/>
        </w:rPr>
        <w:t>Dandy Roll</w:t>
      </w:r>
      <w:r>
        <w:rPr>
          <w:rFonts w:ascii="Arial" w:hAnsi="Arial"/>
          <w:b w:val="0"/>
          <w:sz w:val="22"/>
          <w:szCs w:val="22"/>
        </w:rPr>
        <w:t xml:space="preserve"> supplied by the Client inconsistently with Article VII(6) of this Framework Agreement;</w:t>
      </w:r>
    </w:p>
    <w:p w14:paraId="354413A8" w14:textId="2C0A3C26" w:rsidR="00340C17" w:rsidRPr="00F810D9" w:rsidRDefault="00F810D9" w:rsidP="00F810D9">
      <w:pPr>
        <w:pStyle w:val="Prohlen"/>
        <w:widowControl/>
        <w:numPr>
          <w:ilvl w:val="0"/>
          <w:numId w:val="17"/>
        </w:numPr>
        <w:spacing w:after="240" w:line="276" w:lineRule="auto"/>
        <w:ind w:left="1423" w:hanging="357"/>
        <w:jc w:val="both"/>
        <w:rPr>
          <w:rFonts w:ascii="Arial" w:hAnsi="Arial" w:cs="Arial"/>
          <w:b w:val="0"/>
          <w:sz w:val="22"/>
          <w:szCs w:val="22"/>
        </w:rPr>
      </w:pPr>
      <w:r>
        <w:rPr>
          <w:rFonts w:ascii="Arial" w:hAnsi="Arial"/>
          <w:b w:val="0"/>
          <w:sz w:val="22"/>
          <w:szCs w:val="22"/>
        </w:rPr>
        <w:t>Other cases as per this Framework Agreement.</w:t>
      </w:r>
    </w:p>
    <w:p w14:paraId="5C1D6F8C" w14:textId="77777777" w:rsidR="00E23B9F" w:rsidRDefault="004C67BC"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The withdrawal from this Framework Agreement shall take effect on the day of a written notice of withdrawal delivery to the other Party</w:t>
      </w:r>
      <w:bookmarkEnd w:id="15"/>
      <w:r>
        <w:rPr>
          <w:rFonts w:ascii="Arial" w:hAnsi="Arial"/>
          <w:b w:val="0"/>
          <w:sz w:val="22"/>
          <w:szCs w:val="22"/>
        </w:rPr>
        <w:t xml:space="preserve">. The notice of withdrawal must be sent by registered mail. </w:t>
      </w:r>
      <w:r>
        <w:rPr>
          <w:rFonts w:ascii="Arial" w:hAnsi="Arial"/>
          <w:b w:val="0"/>
          <w:sz w:val="22"/>
          <w:szCs w:val="22"/>
          <w:u w:val="single"/>
        </w:rPr>
        <w:t>Withdrawal from this Framework Agreement does not terminate the contractual relationship from the outset and the Parties retain any performance provided for each other up to termination hereof.</w:t>
      </w:r>
    </w:p>
    <w:p w14:paraId="704D39D4" w14:textId="0CD963BF" w:rsidR="00E23B9F" w:rsidRPr="00E23B9F" w:rsidRDefault="00E23B9F"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are entitled to terminate this Framework Agreement at any time, even without stating a reason. The notice period is 6 months, commencing on the first day of the calendar month following delivery of the written notice of termination to the other Party. </w:t>
      </w:r>
      <w:r>
        <w:rPr>
          <w:rFonts w:ascii="Arial" w:hAnsi="Arial"/>
          <w:b w:val="0"/>
          <w:bCs/>
          <w:iCs/>
          <w:sz w:val="22"/>
          <w:szCs w:val="22"/>
        </w:rPr>
        <w:t xml:space="preserve">The notice must be sent by registered mail. </w:t>
      </w:r>
      <w:r>
        <w:rPr>
          <w:rFonts w:ascii="Arial" w:hAnsi="Arial"/>
          <w:b w:val="0"/>
          <w:bCs/>
          <w:iCs/>
          <w:sz w:val="22"/>
          <w:szCs w:val="22"/>
          <w:u w:val="single"/>
        </w:rPr>
        <w:t xml:space="preserve">The Parties hereby agree that their </w:t>
      </w:r>
      <w:r w:rsidR="00544FD0">
        <w:rPr>
          <w:rFonts w:ascii="Arial" w:hAnsi="Arial"/>
          <w:b w:val="0"/>
          <w:bCs/>
          <w:iCs/>
          <w:sz w:val="22"/>
          <w:szCs w:val="22"/>
          <w:u w:val="single"/>
        </w:rPr>
        <w:t xml:space="preserve">obligations </w:t>
      </w:r>
      <w:r>
        <w:rPr>
          <w:rFonts w:ascii="Arial" w:hAnsi="Arial"/>
          <w:b w:val="0"/>
          <w:bCs/>
          <w:iCs/>
          <w:sz w:val="22"/>
          <w:szCs w:val="22"/>
          <w:u w:val="single"/>
        </w:rPr>
        <w:t>pursuant hereto shall apply until the end of the notice period</w:t>
      </w:r>
      <w:r>
        <w:rPr>
          <w:rFonts w:ascii="Arial" w:hAnsi="Arial"/>
          <w:b w:val="0"/>
          <w:bCs/>
          <w:iCs/>
          <w:sz w:val="22"/>
          <w:szCs w:val="22"/>
        </w:rPr>
        <w:t>.</w:t>
      </w:r>
    </w:p>
    <w:p w14:paraId="5DB07067" w14:textId="77777777" w:rsidR="004C67BC" w:rsidRDefault="00AD3C61" w:rsidP="00E963A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Termination of this Framework Agreement shall not affect the provisions regarding contractual penalties, damage compensation, and such rights and obligations which, by their nature, shall persist even after this Framework Agreement is terminated.</w:t>
      </w:r>
    </w:p>
    <w:p w14:paraId="2DA72BFA" w14:textId="0AD440E0" w:rsidR="00F810D9" w:rsidRPr="009D1A32" w:rsidRDefault="00F810D9" w:rsidP="00F810D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A </w:t>
      </w:r>
      <w:r w:rsidR="00544FD0">
        <w:rPr>
          <w:rFonts w:ascii="Arial" w:hAnsi="Arial"/>
          <w:b w:val="0"/>
          <w:sz w:val="22"/>
          <w:szCs w:val="22"/>
        </w:rPr>
        <w:t xml:space="preserve"> partial </w:t>
      </w:r>
      <w:r>
        <w:rPr>
          <w:rFonts w:ascii="Arial" w:hAnsi="Arial"/>
          <w:b w:val="0"/>
          <w:sz w:val="22"/>
          <w:szCs w:val="22"/>
        </w:rPr>
        <w:t>contract expires:</w:t>
      </w:r>
    </w:p>
    <w:p w14:paraId="3B3D2687" w14:textId="0BC9847B" w:rsidR="00F810D9" w:rsidRDefault="00F810D9" w:rsidP="00F810D9">
      <w:pPr>
        <w:pStyle w:val="Prohlen"/>
        <w:widowControl/>
        <w:numPr>
          <w:ilvl w:val="0"/>
          <w:numId w:val="36"/>
        </w:numPr>
        <w:spacing w:line="276" w:lineRule="auto"/>
        <w:jc w:val="both"/>
        <w:rPr>
          <w:rFonts w:ascii="Arial" w:hAnsi="Arial" w:cs="Arial"/>
          <w:b w:val="0"/>
          <w:sz w:val="22"/>
          <w:szCs w:val="22"/>
        </w:rPr>
      </w:pPr>
      <w:r>
        <w:rPr>
          <w:rFonts w:ascii="Arial" w:hAnsi="Arial"/>
          <w:b w:val="0"/>
          <w:sz w:val="22"/>
          <w:szCs w:val="22"/>
        </w:rPr>
        <w:t xml:space="preserve">if such termination is agreed upon by both of the </w:t>
      </w:r>
      <w:r w:rsidR="00544FD0">
        <w:rPr>
          <w:rFonts w:ascii="Arial" w:hAnsi="Arial"/>
          <w:b w:val="0"/>
          <w:sz w:val="22"/>
          <w:szCs w:val="22"/>
        </w:rPr>
        <w:t>P</w:t>
      </w:r>
      <w:r>
        <w:rPr>
          <w:rFonts w:ascii="Arial" w:hAnsi="Arial"/>
          <w:b w:val="0"/>
          <w:sz w:val="22"/>
          <w:szCs w:val="22"/>
        </w:rPr>
        <w:t>arties hereto;</w:t>
      </w:r>
    </w:p>
    <w:p w14:paraId="624289A3" w14:textId="2B6945D5" w:rsidR="00F810D9" w:rsidRPr="00F810D9" w:rsidRDefault="00F810D9" w:rsidP="00973BC0">
      <w:pPr>
        <w:pStyle w:val="Prohlen"/>
        <w:widowControl/>
        <w:numPr>
          <w:ilvl w:val="0"/>
          <w:numId w:val="36"/>
        </w:numPr>
        <w:spacing w:after="120" w:line="276" w:lineRule="auto"/>
        <w:ind w:left="1423" w:hanging="357"/>
        <w:jc w:val="both"/>
        <w:rPr>
          <w:rFonts w:ascii="Arial" w:hAnsi="Arial" w:cs="Arial"/>
          <w:b w:val="0"/>
          <w:sz w:val="22"/>
          <w:szCs w:val="22"/>
        </w:rPr>
      </w:pPr>
      <w:r>
        <w:rPr>
          <w:rFonts w:ascii="Arial" w:hAnsi="Arial"/>
          <w:b w:val="0"/>
          <w:sz w:val="22"/>
          <w:szCs w:val="22"/>
        </w:rPr>
        <w:t xml:space="preserve">by the Client’s withdrawal due to a </w:t>
      </w:r>
      <w:r w:rsidR="00544FD0">
        <w:rPr>
          <w:rFonts w:ascii="Arial" w:hAnsi="Arial"/>
          <w:b w:val="0"/>
          <w:sz w:val="22"/>
          <w:szCs w:val="22"/>
        </w:rPr>
        <w:t xml:space="preserve">substantial </w:t>
      </w:r>
      <w:r>
        <w:rPr>
          <w:rFonts w:ascii="Arial" w:hAnsi="Arial"/>
          <w:b w:val="0"/>
          <w:sz w:val="22"/>
          <w:szCs w:val="22"/>
        </w:rPr>
        <w:t xml:space="preserve">violation of the </w:t>
      </w:r>
      <w:r w:rsidR="00544FD0">
        <w:rPr>
          <w:rFonts w:ascii="Arial" w:hAnsi="Arial"/>
          <w:b w:val="0"/>
          <w:sz w:val="22"/>
          <w:szCs w:val="22"/>
        </w:rPr>
        <w:t xml:space="preserve">partial </w:t>
      </w:r>
      <w:r>
        <w:rPr>
          <w:rFonts w:ascii="Arial" w:hAnsi="Arial"/>
          <w:b w:val="0"/>
          <w:sz w:val="22"/>
          <w:szCs w:val="22"/>
        </w:rPr>
        <w:t xml:space="preserve">contract by the Contractor, whereas such violation mainly means when the Contractor is in default in delivering the Goods under the </w:t>
      </w:r>
      <w:r w:rsidR="00544FD0">
        <w:rPr>
          <w:rFonts w:ascii="Arial" w:hAnsi="Arial"/>
          <w:b w:val="0"/>
          <w:sz w:val="22"/>
          <w:szCs w:val="22"/>
        </w:rPr>
        <w:t xml:space="preserve">partial </w:t>
      </w:r>
      <w:r>
        <w:rPr>
          <w:rFonts w:ascii="Arial" w:hAnsi="Arial"/>
          <w:b w:val="0"/>
          <w:sz w:val="22"/>
          <w:szCs w:val="22"/>
        </w:rPr>
        <w:t>contract for more than 4 calendar weeks.</w:t>
      </w:r>
    </w:p>
    <w:p w14:paraId="54D4F8F5" w14:textId="6128F8AC" w:rsidR="009A67F4" w:rsidRDefault="003C4A7B" w:rsidP="00E963A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Within </w:t>
      </w:r>
      <w:r>
        <w:rPr>
          <w:rFonts w:ascii="Arial" w:hAnsi="Arial"/>
          <w:sz w:val="22"/>
          <w:szCs w:val="22"/>
        </w:rPr>
        <w:t>30 calendar days</w:t>
      </w:r>
      <w:r>
        <w:rPr>
          <w:rFonts w:ascii="Arial" w:hAnsi="Arial"/>
          <w:b w:val="0"/>
          <w:sz w:val="22"/>
          <w:szCs w:val="22"/>
        </w:rPr>
        <w:t xml:space="preserve"> as of termination of this Framework Agreement, or within the term stipulated by agreement of the Parties, the Contractor agrees to submit any and all </w:t>
      </w:r>
      <w:r w:rsidR="00B05DE1">
        <w:rPr>
          <w:rFonts w:ascii="Arial" w:hAnsi="Arial"/>
          <w:b w:val="0"/>
          <w:sz w:val="22"/>
          <w:szCs w:val="22"/>
        </w:rPr>
        <w:t>Master</w:t>
      </w:r>
      <w:r w:rsidR="00A9778D">
        <w:rPr>
          <w:rFonts w:ascii="Arial" w:hAnsi="Arial"/>
          <w:b w:val="0"/>
          <w:sz w:val="22"/>
          <w:szCs w:val="22"/>
        </w:rPr>
        <w:t xml:space="preserve">s, </w:t>
      </w:r>
      <w:r w:rsidR="00B05DE1">
        <w:rPr>
          <w:rFonts w:ascii="Arial" w:hAnsi="Arial"/>
          <w:b w:val="0"/>
          <w:sz w:val="22"/>
          <w:szCs w:val="22"/>
        </w:rPr>
        <w:t>Dandy Roll</w:t>
      </w:r>
      <w:r>
        <w:rPr>
          <w:rFonts w:ascii="Arial" w:hAnsi="Arial"/>
          <w:b w:val="0"/>
          <w:sz w:val="22"/>
          <w:szCs w:val="22"/>
        </w:rPr>
        <w:t>s supplied by the Client or the Work completed under a</w:t>
      </w:r>
      <w:r w:rsidR="00544FD0">
        <w:rPr>
          <w:rFonts w:ascii="Arial" w:hAnsi="Arial"/>
          <w:b w:val="0"/>
          <w:sz w:val="22"/>
          <w:szCs w:val="22"/>
        </w:rPr>
        <w:t xml:space="preserve"> partial </w:t>
      </w:r>
      <w:r>
        <w:rPr>
          <w:rFonts w:ascii="Arial" w:hAnsi="Arial"/>
          <w:b w:val="0"/>
          <w:sz w:val="22"/>
          <w:szCs w:val="22"/>
        </w:rPr>
        <w:t>contract to the Client against an acceptance protocol.</w:t>
      </w:r>
    </w:p>
    <w:p w14:paraId="20DDFEBE" w14:textId="77777777" w:rsidR="004C0022" w:rsidRPr="00F810D9" w:rsidRDefault="004C0022" w:rsidP="004C0022">
      <w:pPr>
        <w:pStyle w:val="Prohlen"/>
        <w:widowControl/>
        <w:spacing w:after="120" w:line="276" w:lineRule="auto"/>
        <w:ind w:left="705"/>
        <w:jc w:val="both"/>
        <w:outlineLvl w:val="0"/>
        <w:rPr>
          <w:rFonts w:ascii="Arial" w:hAnsi="Arial" w:cs="Arial"/>
          <w:b w:val="0"/>
          <w:sz w:val="22"/>
          <w:szCs w:val="22"/>
        </w:rPr>
      </w:pPr>
    </w:p>
    <w:p w14:paraId="68CF114C" w14:textId="7F827A23" w:rsidR="004C0022" w:rsidRPr="00091568" w:rsidRDefault="004C0022" w:rsidP="004C0022">
      <w:pPr>
        <w:pStyle w:val="Prohlen"/>
        <w:keepNext/>
        <w:widowControl/>
        <w:spacing w:after="120" w:line="276" w:lineRule="auto"/>
        <w:rPr>
          <w:rFonts w:ascii="Arial Black" w:hAnsi="Arial Black" w:cs="Arial"/>
          <w:bCs/>
          <w:smallCaps/>
          <w:szCs w:val="24"/>
        </w:rPr>
      </w:pPr>
      <w:r>
        <w:rPr>
          <w:rFonts w:ascii="Arial Black" w:hAnsi="Arial Black"/>
          <w:bCs/>
          <w:smallCaps/>
          <w:szCs w:val="24"/>
        </w:rPr>
        <w:t>XIV. RESERVED CHANGES TO THE OBLIGATION</w:t>
      </w:r>
    </w:p>
    <w:p w14:paraId="6AD77C6E" w14:textId="7BD8CFFF" w:rsidR="004C0022" w:rsidRPr="00091568" w:rsidRDefault="004C0022" w:rsidP="004C0022">
      <w:pPr>
        <w:autoSpaceDE w:val="0"/>
        <w:autoSpaceDN w:val="0"/>
        <w:adjustRightInd w:val="0"/>
        <w:spacing w:after="120"/>
        <w:ind w:left="709" w:hanging="709"/>
        <w:jc w:val="both"/>
        <w:rPr>
          <w:rFonts w:ascii="Arial" w:eastAsiaTheme="minorHAnsi" w:hAnsi="Arial" w:cs="Arial"/>
          <w:noProof w:val="0"/>
        </w:rPr>
      </w:pPr>
      <w:r>
        <w:rPr>
          <w:rFonts w:ascii="Arial" w:hAnsi="Arial"/>
        </w:rPr>
        <w:t>1.</w:t>
      </w:r>
      <w:r>
        <w:rPr>
          <w:rFonts w:ascii="Arial" w:hAnsi="Arial"/>
        </w:rPr>
        <w:tab/>
        <w:t xml:space="preserve">Pursuant to Section 100(1) of the </w:t>
      </w:r>
      <w:r w:rsidR="00544FD0">
        <w:rPr>
          <w:rFonts w:ascii="Arial" w:hAnsi="Arial"/>
        </w:rPr>
        <w:t>PPA</w:t>
      </w:r>
      <w:r>
        <w:rPr>
          <w:rFonts w:ascii="Arial" w:hAnsi="Arial"/>
        </w:rPr>
        <w:t xml:space="preserve">, the Client reserves its right to request a </w:t>
      </w:r>
      <w:r>
        <w:rPr>
          <w:rFonts w:ascii="Arial" w:hAnsi="Arial"/>
          <w:b/>
          <w:bCs/>
        </w:rPr>
        <w:t>change in the fibre colours</w:t>
      </w:r>
      <w:r>
        <w:rPr>
          <w:rFonts w:ascii="Arial" w:hAnsi="Arial"/>
        </w:rPr>
        <w:t xml:space="preserve"> for the ordered Goods </w:t>
      </w:r>
      <w:r>
        <w:rPr>
          <w:rFonts w:ascii="Arial" w:hAnsi="Arial"/>
          <w:b/>
        </w:rPr>
        <w:t>in both visible and invisible spectrum areas.</w:t>
      </w:r>
    </w:p>
    <w:p w14:paraId="67CD7069" w14:textId="736CE3A9" w:rsidR="004C0022" w:rsidRPr="00091568" w:rsidRDefault="004C0022" w:rsidP="004C0022">
      <w:pPr>
        <w:autoSpaceDE w:val="0"/>
        <w:autoSpaceDN w:val="0"/>
        <w:adjustRightInd w:val="0"/>
        <w:spacing w:after="120"/>
        <w:ind w:left="709" w:hanging="709"/>
        <w:jc w:val="both"/>
        <w:rPr>
          <w:rFonts w:ascii="Arial" w:hAnsi="Arial" w:cs="Arial"/>
        </w:rPr>
      </w:pPr>
      <w:r>
        <w:rPr>
          <w:rFonts w:ascii="Arial" w:hAnsi="Arial"/>
        </w:rPr>
        <w:t>2.</w:t>
      </w:r>
      <w:r>
        <w:rPr>
          <w:rFonts w:ascii="Arial" w:hAnsi="Arial"/>
        </w:rPr>
        <w:tab/>
        <w:t xml:space="preserve">If proceeding according to the previous paragraph, the Client shall request the Contractor to submit a </w:t>
      </w:r>
      <w:r w:rsidR="001B26CD">
        <w:rPr>
          <w:rFonts w:ascii="Arial" w:hAnsi="Arial"/>
        </w:rPr>
        <w:t xml:space="preserve"> price </w:t>
      </w:r>
      <w:r>
        <w:rPr>
          <w:rFonts w:ascii="Arial" w:hAnsi="Arial"/>
        </w:rPr>
        <w:t xml:space="preserve">quotation for supply of the Goods with the new requirement, i.e. </w:t>
      </w:r>
      <w:r w:rsidR="001B26CD">
        <w:rPr>
          <w:rFonts w:ascii="Arial" w:hAnsi="Arial"/>
        </w:rPr>
        <w:t xml:space="preserve">price </w:t>
      </w:r>
      <w:r>
        <w:rPr>
          <w:rFonts w:ascii="Arial" w:hAnsi="Arial"/>
        </w:rPr>
        <w:t xml:space="preserve">quotation for the Goods based on Annex 1 to this Framework Agreement, with pricing of supply of the special requirement for the Goods, within 10 calendar days as of delivery of the request for quotation. The Contractor shall determine the price for the special requirements, or the total price for the requested Goods, in the amount not exceeding </w:t>
      </w:r>
      <w:r>
        <w:rPr>
          <w:rFonts w:ascii="Arial" w:hAnsi="Arial"/>
          <w:b/>
        </w:rPr>
        <w:t>the price of the Goods with standard colour-scheme defined in Annex 1 to this Framework Agreement by more than 10 %.</w:t>
      </w:r>
      <w:r>
        <w:rPr>
          <w:rFonts w:ascii="Arial" w:hAnsi="Arial"/>
        </w:rPr>
        <w:t xml:space="preserve"> No later than in 15 calendar days as of submission of the Contractor’s </w:t>
      </w:r>
      <w:r w:rsidR="001B26CD">
        <w:rPr>
          <w:rFonts w:ascii="Arial" w:hAnsi="Arial"/>
        </w:rPr>
        <w:t xml:space="preserve"> price </w:t>
      </w:r>
      <w:r>
        <w:rPr>
          <w:rFonts w:ascii="Arial" w:hAnsi="Arial"/>
        </w:rPr>
        <w:t xml:space="preserve">quotation, the Client shall notify the Contractor in writing whether it accepts the quotation or not. Should the submitted quotation need to be amended or clarified, the above-mentioned term of the Client shall commence on the day when the quotation is amended or clarified by the Contractor. The reserved change in the subject of performance of this Framework Agreement becomes effective upon delivery of the acceptance of the </w:t>
      </w:r>
      <w:r w:rsidR="001B26CD">
        <w:rPr>
          <w:rFonts w:ascii="Arial" w:hAnsi="Arial"/>
        </w:rPr>
        <w:t xml:space="preserve"> price </w:t>
      </w:r>
      <w:r>
        <w:rPr>
          <w:rFonts w:ascii="Arial" w:hAnsi="Arial"/>
        </w:rPr>
        <w:t xml:space="preserve">quotation to the Contractor, whereas the Client is entitled to place purchase orders for the Goods with the new requirement and for the price determined by this procedure as of this moment. </w:t>
      </w:r>
    </w:p>
    <w:p w14:paraId="4F5E4E13" w14:textId="77777777" w:rsidR="004C0022" w:rsidRPr="00091568" w:rsidRDefault="004C0022" w:rsidP="004C0022">
      <w:pPr>
        <w:autoSpaceDE w:val="0"/>
        <w:autoSpaceDN w:val="0"/>
        <w:adjustRightInd w:val="0"/>
        <w:spacing w:after="120"/>
        <w:ind w:left="709" w:hanging="709"/>
        <w:jc w:val="both"/>
        <w:rPr>
          <w:rFonts w:ascii="Arial" w:hAnsi="Arial" w:cs="Arial"/>
        </w:rPr>
      </w:pPr>
      <w:r>
        <w:rPr>
          <w:rFonts w:ascii="Arial" w:hAnsi="Arial"/>
        </w:rPr>
        <w:t>3.</w:t>
      </w:r>
      <w:r>
        <w:rPr>
          <w:rFonts w:ascii="Arial" w:hAnsi="Arial"/>
        </w:rPr>
        <w:tab/>
        <w:t>The Client does not have the obligation to enforce the right pursuant to section 1 hereof.</w:t>
      </w:r>
    </w:p>
    <w:p w14:paraId="6B6DA7E6" w14:textId="77777777" w:rsidR="004C0022" w:rsidRDefault="004C0022" w:rsidP="00E963A9">
      <w:pPr>
        <w:pStyle w:val="Prohlen"/>
        <w:widowControl/>
        <w:spacing w:after="120" w:line="276" w:lineRule="auto"/>
        <w:ind w:left="705"/>
        <w:rPr>
          <w:rFonts w:ascii="Arial Black" w:hAnsi="Arial Black" w:cs="Arial"/>
          <w:bCs/>
          <w:smallCaps/>
          <w:szCs w:val="24"/>
        </w:rPr>
      </w:pPr>
    </w:p>
    <w:p w14:paraId="36365422" w14:textId="1F572439" w:rsidR="0002088B" w:rsidRPr="00535367" w:rsidRDefault="004C0022" w:rsidP="00E963A9">
      <w:pPr>
        <w:pStyle w:val="Prohlen"/>
        <w:widowControl/>
        <w:spacing w:after="120" w:line="276" w:lineRule="auto"/>
        <w:ind w:left="705"/>
        <w:rPr>
          <w:rFonts w:ascii="Arial Black" w:hAnsi="Arial Black" w:cs="Arial"/>
          <w:bCs/>
          <w:smallCaps/>
          <w:szCs w:val="24"/>
        </w:rPr>
      </w:pPr>
      <w:r>
        <w:rPr>
          <w:rFonts w:ascii="Arial Black" w:hAnsi="Arial Black"/>
          <w:bCs/>
          <w:smallCaps/>
          <w:szCs w:val="24"/>
        </w:rPr>
        <w:t>XV. FINAL PROVISIONS</w:t>
      </w:r>
    </w:p>
    <w:p w14:paraId="5D466914" w14:textId="77777777" w:rsidR="00627784" w:rsidRDefault="00627784" w:rsidP="00E963A9">
      <w:pPr>
        <w:pStyle w:val="Prohlen"/>
        <w:widowControl/>
        <w:numPr>
          <w:ilvl w:val="1"/>
          <w:numId w:val="14"/>
        </w:numPr>
        <w:spacing w:line="276" w:lineRule="auto"/>
        <w:jc w:val="both"/>
        <w:outlineLvl w:val="0"/>
        <w:rPr>
          <w:rFonts w:ascii="Arial" w:hAnsi="Arial" w:cs="Arial"/>
          <w:b w:val="0"/>
          <w:sz w:val="22"/>
          <w:szCs w:val="22"/>
        </w:rPr>
      </w:pPr>
      <w:r>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7139FE1A" w14:textId="77777777" w:rsidR="001A3E37" w:rsidRPr="001A3E37" w:rsidRDefault="001A3E37" w:rsidP="00E963A9">
      <w:pPr>
        <w:pStyle w:val="Prohlen"/>
        <w:widowControl/>
        <w:spacing w:line="276" w:lineRule="auto"/>
        <w:ind w:left="705"/>
        <w:jc w:val="both"/>
        <w:outlineLvl w:val="0"/>
        <w:rPr>
          <w:rFonts w:ascii="Arial" w:hAnsi="Arial" w:cs="Arial"/>
          <w:b w:val="0"/>
          <w:sz w:val="8"/>
          <w:szCs w:val="22"/>
        </w:rPr>
      </w:pPr>
    </w:p>
    <w:p w14:paraId="58D6237B" w14:textId="77777777" w:rsidR="004C67BC" w:rsidRPr="00627784" w:rsidRDefault="008170C2" w:rsidP="00E963A9">
      <w:pPr>
        <w:pStyle w:val="Prohlen"/>
        <w:widowControl/>
        <w:numPr>
          <w:ilvl w:val="1"/>
          <w:numId w:val="14"/>
        </w:numPr>
        <w:spacing w:after="120" w:line="276" w:lineRule="auto"/>
        <w:jc w:val="both"/>
        <w:outlineLvl w:val="0"/>
        <w:rPr>
          <w:rFonts w:ascii="Arial" w:hAnsi="Arial" w:cs="Arial"/>
          <w:b w:val="0"/>
        </w:rPr>
      </w:pPr>
      <w:r>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2A1BFF39" w14:textId="77777777" w:rsidR="004C67BC" w:rsidRPr="00543F34"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agrees to notify the Client without undue delay about its own insolvency or a threat thereof. </w:t>
      </w:r>
    </w:p>
    <w:p w14:paraId="0F1B09DF" w14:textId="3366BF6F" w:rsidR="00627784" w:rsidRPr="005F04D8" w:rsidRDefault="004C67BC" w:rsidP="00E963A9">
      <w:pPr>
        <w:pStyle w:val="Prohlen"/>
        <w:widowControl/>
        <w:numPr>
          <w:ilvl w:val="1"/>
          <w:numId w:val="14"/>
        </w:numPr>
        <w:spacing w:after="120" w:line="276" w:lineRule="auto"/>
        <w:jc w:val="both"/>
        <w:outlineLvl w:val="0"/>
        <w:rPr>
          <w:rFonts w:ascii="Arial" w:hAnsi="Arial" w:cs="Arial"/>
        </w:rPr>
      </w:pPr>
      <w:r>
        <w:rPr>
          <w:rFonts w:ascii="Arial" w:hAnsi="Arial"/>
          <w:b w:val="0"/>
          <w:sz w:val="22"/>
          <w:szCs w:val="22"/>
        </w:rPr>
        <w:t xml:space="preserve">The Parties hereby declare that no verbal arrangement, contract or proceedings on the part of any of the Parties exists, which would negatively influence the exercise of any rights and duties according to this </w:t>
      </w:r>
      <w:r w:rsidR="001B26CD">
        <w:rPr>
          <w:rFonts w:ascii="Arial" w:hAnsi="Arial"/>
          <w:b w:val="0"/>
          <w:sz w:val="22"/>
          <w:szCs w:val="22"/>
        </w:rPr>
        <w:t xml:space="preserve">Framework </w:t>
      </w:r>
      <w:r>
        <w:rPr>
          <w:rFonts w:ascii="Arial" w:hAnsi="Arial"/>
          <w:b w:val="0"/>
          <w:sz w:val="22"/>
          <w:szCs w:val="22"/>
        </w:rPr>
        <w:t>Agreement. At the same time, the Parties confirm by their signatures that all the assurances and documents hereunder are true, valid and legally enforceable.</w:t>
      </w:r>
    </w:p>
    <w:p w14:paraId="1B567386" w14:textId="47B070F5" w:rsidR="00627784" w:rsidRPr="00D8024C" w:rsidRDefault="00627784"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E9AA868" w14:textId="56EA42A4" w:rsidR="008A654D" w:rsidRPr="00D94CD3" w:rsidRDefault="004207AB" w:rsidP="00807C8B">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agree that in accordance with Section 219(1)(d) of </w:t>
      </w:r>
      <w:r w:rsidR="001B26CD">
        <w:rPr>
          <w:rFonts w:ascii="Arial" w:hAnsi="Arial"/>
          <w:b w:val="0"/>
          <w:sz w:val="22"/>
          <w:szCs w:val="22"/>
        </w:rPr>
        <w:t>PPA</w:t>
      </w:r>
      <w:r>
        <w:rPr>
          <w:rFonts w:ascii="Arial" w:hAnsi="Arial"/>
          <w:b w:val="0"/>
          <w:sz w:val="22"/>
          <w:szCs w:val="22"/>
        </w:rPr>
        <w:t>, this Framework Agreement shall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r>
        <w:t xml:space="preserve"> </w:t>
      </w:r>
      <w:r>
        <w:rPr>
          <w:rFonts w:ascii="Arial" w:hAnsi="Arial"/>
          <w:b w:val="0"/>
          <w:sz w:val="22"/>
          <w:szCs w:val="22"/>
        </w:rPr>
        <w:t xml:space="preserve">Performance of the subject of this Framework Agreement completed prior to the effective date of this Framework Agreement shall be considered the performance under this Framework Agreement, whereas the </w:t>
      </w:r>
      <w:r w:rsidRPr="00D94CD3">
        <w:rPr>
          <w:rFonts w:ascii="Arial" w:hAnsi="Arial"/>
          <w:b w:val="0"/>
          <w:sz w:val="22"/>
          <w:szCs w:val="22"/>
        </w:rPr>
        <w:t>related rights and obligations shall be governed by this Framework Agreement.</w:t>
      </w:r>
    </w:p>
    <w:p w14:paraId="6E3B779E" w14:textId="77777777" w:rsidR="004C67BC" w:rsidRPr="00D94CD3"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sidRPr="00D94CD3">
        <w:rPr>
          <w:rFonts w:ascii="Arial" w:hAnsi="Arial"/>
          <w:b w:val="0"/>
          <w:sz w:val="22"/>
          <w:szCs w:val="22"/>
        </w:rPr>
        <w:t xml:space="preserve">This Framework Agreement is made in 2 counterparts. The Client and the Contractor shall each receive one. </w:t>
      </w:r>
    </w:p>
    <w:p w14:paraId="7A68E06E" w14:textId="77777777" w:rsidR="006056BD" w:rsidRPr="00D8024C"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The Parties represent and warrant that they have read this Framework Agreement and accept its contents, in witness whereof they attach their signatures.</w:t>
      </w:r>
    </w:p>
    <w:p w14:paraId="2476DBDE" w14:textId="54C0663B" w:rsidR="006056BD" w:rsidRPr="00D8024C" w:rsidRDefault="006056BD"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The following Annex forms an integral part of this Framework Agreement:</w:t>
      </w:r>
    </w:p>
    <w:p w14:paraId="7847C324" w14:textId="0F350835" w:rsidR="00F810D9" w:rsidRDefault="007A177C" w:rsidP="00F810D9">
      <w:pPr>
        <w:pStyle w:val="Prohlen"/>
        <w:widowControl/>
        <w:spacing w:after="120" w:line="276" w:lineRule="auto"/>
        <w:ind w:left="709"/>
        <w:jc w:val="both"/>
        <w:outlineLvl w:val="0"/>
        <w:rPr>
          <w:rFonts w:ascii="Arial" w:hAnsi="Arial"/>
          <w:sz w:val="22"/>
        </w:rPr>
      </w:pPr>
      <w:r>
        <w:rPr>
          <w:rFonts w:ascii="Arial" w:hAnsi="Arial"/>
          <w:b w:val="0"/>
          <w:sz w:val="22"/>
          <w:szCs w:val="22"/>
        </w:rPr>
        <w:t xml:space="preserve"> Annex No. 1: Technical Specification and Price List </w:t>
      </w:r>
      <w:r>
        <w:rPr>
          <w:rFonts w:ascii="Arial" w:hAnsi="Arial"/>
          <w:sz w:val="22"/>
          <w:highlight w:val="yellow"/>
        </w:rPr>
        <w:t>[to be completed by the Contractor according to the instructions contained in this Annex and in the tender documentation]</w:t>
      </w:r>
    </w:p>
    <w:p w14:paraId="0BE97ABD" w14:textId="77777777" w:rsidR="009A23DC" w:rsidRPr="00D8024C" w:rsidRDefault="009A23DC" w:rsidP="00F810D9">
      <w:pPr>
        <w:pStyle w:val="Prohlen"/>
        <w:widowControl/>
        <w:spacing w:after="120" w:line="276" w:lineRule="auto"/>
        <w:ind w:left="709"/>
        <w:jc w:val="both"/>
        <w:outlineLvl w:val="0"/>
        <w:rPr>
          <w:rFonts w:ascii="Arial" w:hAnsi="Arial" w:cs="Arial"/>
          <w:b w:val="0"/>
          <w:sz w:val="22"/>
          <w:szCs w:val="22"/>
        </w:rPr>
      </w:pPr>
    </w:p>
    <w:p w14:paraId="6AE0CE7D" w14:textId="77777777" w:rsidR="00600575" w:rsidRPr="00CA14B3" w:rsidRDefault="00600575" w:rsidP="00600575">
      <w:pPr>
        <w:ind w:left="5664" w:hanging="5664"/>
        <w:rPr>
          <w:rFonts w:ascii="Arial" w:hAnsi="Arial" w:cs="Arial"/>
        </w:rPr>
      </w:pPr>
      <w:r>
        <w:rPr>
          <w:rFonts w:ascii="Arial" w:hAnsi="Arial"/>
        </w:rPr>
        <w:t>In Prague, date ________</w:t>
      </w:r>
      <w:r>
        <w:rPr>
          <w:rFonts w:ascii="Arial" w:hAnsi="Arial"/>
        </w:rPr>
        <w:tab/>
        <w:t>In </w:t>
      </w:r>
      <w:r>
        <w:rPr>
          <w:rFonts w:ascii="Arial" w:hAnsi="Arial"/>
          <w:b/>
          <w:highlight w:val="yellow"/>
        </w:rPr>
        <w:t>[to be completed by the Contractor in place of signature]</w:t>
      </w:r>
      <w:r>
        <w:rPr>
          <w:rFonts w:ascii="Arial" w:hAnsi="Arial"/>
          <w:b/>
        </w:rPr>
        <w:t xml:space="preserve"> </w:t>
      </w:r>
      <w:r>
        <w:rPr>
          <w:rFonts w:ascii="Arial" w:hAnsi="Arial"/>
        </w:rPr>
        <w:t>date ________</w:t>
      </w:r>
    </w:p>
    <w:p w14:paraId="79353F69" w14:textId="0487D718" w:rsidR="004C67BC" w:rsidRDefault="004C67BC" w:rsidP="00E963A9">
      <w:pPr>
        <w:rPr>
          <w:rFonts w:ascii="Arial" w:hAnsi="Arial"/>
        </w:rPr>
      </w:pPr>
      <w:r>
        <w:rPr>
          <w:rFonts w:ascii="Arial" w:hAnsi="Arial"/>
        </w:rPr>
        <w:t>For the 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120FCB">
        <w:rPr>
          <w:rFonts w:ascii="Arial" w:hAnsi="Arial"/>
        </w:rPr>
        <w:tab/>
      </w:r>
      <w:r>
        <w:rPr>
          <w:rFonts w:ascii="Arial" w:hAnsi="Arial"/>
        </w:rPr>
        <w:t>For the Contractor:</w:t>
      </w:r>
    </w:p>
    <w:p w14:paraId="171660AE" w14:textId="77777777" w:rsidR="009A23DC" w:rsidRDefault="009A23DC" w:rsidP="00E963A9">
      <w:pPr>
        <w:rPr>
          <w:rFonts w:ascii="Arial" w:hAnsi="Arial"/>
        </w:rPr>
      </w:pPr>
    </w:p>
    <w:p w14:paraId="5087B9A5" w14:textId="77777777" w:rsidR="009A23DC" w:rsidRPr="00D8024C" w:rsidRDefault="009A23DC" w:rsidP="00E963A9">
      <w:pPr>
        <w:rPr>
          <w:rFonts w:ascii="Arial" w:hAnsi="Arial" w:cs="Arial"/>
        </w:rPr>
      </w:pPr>
    </w:p>
    <w:p w14:paraId="30B8EE0D" w14:textId="77777777" w:rsidR="004C67BC" w:rsidRPr="00D8024C" w:rsidRDefault="004C67BC" w:rsidP="00E963A9">
      <w:pPr>
        <w:rPr>
          <w:rFonts w:ascii="Arial" w:hAnsi="Arial" w:cs="Arial"/>
          <w:b/>
        </w:rPr>
      </w:pPr>
      <w:r>
        <w:rPr>
          <w:rFonts w:ascii="Arial" w:hAnsi="Arial"/>
        </w:rPr>
        <w:t>_________________________________</w:t>
      </w:r>
      <w:r>
        <w:rPr>
          <w:rFonts w:ascii="Arial" w:hAnsi="Arial"/>
        </w:rPr>
        <w:tab/>
      </w:r>
      <w:r>
        <w:rPr>
          <w:rFonts w:ascii="Arial" w:hAnsi="Arial"/>
        </w:rPr>
        <w:tab/>
      </w:r>
      <w:r>
        <w:rPr>
          <w:rFonts w:ascii="Arial" w:hAnsi="Arial"/>
        </w:rPr>
        <w:tab/>
        <w:t>_______________________</w:t>
      </w:r>
      <w:r>
        <w:rPr>
          <w:rFonts w:ascii="Arial" w:hAnsi="Arial"/>
          <w:b/>
        </w:rPr>
        <w:tab/>
      </w:r>
    </w:p>
    <w:p w14:paraId="41914662" w14:textId="6426104F" w:rsidR="00130A2A" w:rsidRPr="00D8024C" w:rsidRDefault="00130A2A" w:rsidP="007A177C">
      <w:pPr>
        <w:spacing w:after="0"/>
        <w:ind w:left="5664" w:hanging="5664"/>
        <w:jc w:val="both"/>
        <w:rPr>
          <w:rFonts w:ascii="Arial" w:hAnsi="Arial" w:cs="Arial"/>
          <w:b/>
        </w:rPr>
      </w:pPr>
      <w:r>
        <w:rPr>
          <w:rFonts w:ascii="Arial" w:hAnsi="Arial"/>
          <w:b/>
        </w:rPr>
        <w:t>Tomáš Hebelka, MSc</w:t>
      </w:r>
      <w:r>
        <w:rPr>
          <w:rFonts w:ascii="Arial" w:hAnsi="Arial"/>
          <w:b/>
        </w:rPr>
        <w:tab/>
      </w:r>
      <w:r>
        <w:rPr>
          <w:rFonts w:ascii="Arial" w:hAnsi="Arial"/>
          <w:b/>
          <w:highlight w:val="yellow"/>
        </w:rPr>
        <w:t>[the Contractor to add the authorised person’s full name]</w:t>
      </w:r>
    </w:p>
    <w:p w14:paraId="7D45F963" w14:textId="6731FF99" w:rsidR="00130A2A" w:rsidRPr="00D8024C" w:rsidRDefault="00130A2A" w:rsidP="007A177C">
      <w:pPr>
        <w:spacing w:after="0"/>
        <w:ind w:left="5664" w:hanging="5664"/>
        <w:jc w:val="both"/>
        <w:rPr>
          <w:rFonts w:ascii="Arial" w:hAnsi="Arial" w:cs="Arial"/>
          <w:b/>
        </w:rPr>
      </w:pPr>
      <w:r>
        <w:rPr>
          <w:rFonts w:ascii="Arial" w:hAnsi="Arial"/>
        </w:rPr>
        <w:t>General Manager</w:t>
      </w:r>
      <w:r>
        <w:rPr>
          <w:rFonts w:ascii="Arial" w:hAnsi="Arial"/>
        </w:rPr>
        <w:tab/>
      </w:r>
      <w:r>
        <w:rPr>
          <w:rFonts w:ascii="Arial" w:hAnsi="Arial"/>
          <w:highlight w:val="yellow"/>
        </w:rPr>
        <w:t>[the Contractor to add the job positions of the person signing the Agreement]</w:t>
      </w:r>
    </w:p>
    <w:p w14:paraId="007D385D" w14:textId="77777777" w:rsidR="00130A2A" w:rsidRPr="00D8024C" w:rsidRDefault="00130A2A" w:rsidP="00E963A9">
      <w:pPr>
        <w:spacing w:after="0"/>
        <w:rPr>
          <w:rFonts w:ascii="Arial" w:hAnsi="Arial" w:cs="Arial"/>
        </w:rPr>
      </w:pPr>
    </w:p>
    <w:p w14:paraId="255F0629" w14:textId="49FE20EB" w:rsidR="00834DEB" w:rsidRDefault="00130A2A" w:rsidP="00E963A9">
      <w:pPr>
        <w:spacing w:after="0"/>
        <w:jc w:val="both"/>
        <w:rPr>
          <w:rFonts w:ascii="Arial" w:eastAsiaTheme="minorHAnsi" w:hAnsi="Arial" w:cs="Arial"/>
          <w:noProof w:val="0"/>
          <w:sz w:val="20"/>
          <w:szCs w:val="20"/>
        </w:rPr>
      </w:pPr>
      <w:r>
        <w:rPr>
          <w:rFonts w:ascii="Arial" w:hAnsi="Arial"/>
        </w:rPr>
        <w:t>STÁTNÍ TISKÁRNA CENIN, státní podnik</w:t>
      </w:r>
      <w:r>
        <w:rPr>
          <w:rFonts w:ascii="Arial" w:hAnsi="Arial"/>
        </w:rPr>
        <w:tab/>
      </w:r>
      <w:r>
        <w:rPr>
          <w:rFonts w:ascii="Arial" w:hAnsi="Arial"/>
        </w:rPr>
        <w:tab/>
      </w:r>
      <w:r>
        <w:rPr>
          <w:rFonts w:ascii="Arial" w:hAnsi="Arial"/>
        </w:rPr>
        <w:tab/>
      </w:r>
      <w:r>
        <w:rPr>
          <w:rFonts w:ascii="Arial" w:hAnsi="Arial"/>
          <w:highlight w:val="yellow"/>
        </w:rPr>
        <w:t>[the Contractor to add its name]</w:t>
      </w:r>
    </w:p>
    <w:sectPr w:rsidR="00834DEB" w:rsidSect="009748C5">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D2628" w14:textId="77777777" w:rsidR="005E786A" w:rsidRDefault="005E786A" w:rsidP="002367BD">
      <w:pPr>
        <w:spacing w:after="0" w:line="240" w:lineRule="auto"/>
      </w:pPr>
      <w:r>
        <w:separator/>
      </w:r>
    </w:p>
  </w:endnote>
  <w:endnote w:type="continuationSeparator" w:id="0">
    <w:p w14:paraId="5D34790A" w14:textId="77777777" w:rsidR="005E786A" w:rsidRDefault="005E786A"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6DD9D0FD" w14:textId="1C038C9B" w:rsidR="009F3461" w:rsidRDefault="009F3461" w:rsidP="009F3461">
                <w:pPr>
                  <w:pStyle w:val="Zpat"/>
                  <w:jc w:val="right"/>
                  <w:rPr>
                    <w:rFonts w:ascii="Arial" w:hAnsi="Arial" w:cs="Arial"/>
                    <w:sz w:val="20"/>
                    <w:szCs w:val="20"/>
                  </w:rPr>
                </w:pPr>
              </w:p>
              <w:p w14:paraId="58336BF3" w14:textId="2A843684" w:rsidR="009F3461" w:rsidRDefault="009F3461" w:rsidP="009F3461">
                <w:pPr>
                  <w:pStyle w:val="Zpat"/>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sidR="00924FAE">
                  <w:rPr>
                    <w:rFonts w:ascii="Arial" w:hAnsi="Arial" w:cs="Arial"/>
                    <w:b/>
                    <w:bCs/>
                    <w:sz w:val="20"/>
                    <w:szCs w:val="20"/>
                  </w:rPr>
                  <w:t>2</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sidR="00924FAE">
                  <w:rPr>
                    <w:rFonts w:ascii="Arial" w:hAnsi="Arial" w:cs="Arial"/>
                    <w:b/>
                    <w:bCs/>
                    <w:sz w:val="20"/>
                    <w:szCs w:val="20"/>
                  </w:rPr>
                  <w:t>17</w:t>
                </w:r>
                <w:r>
                  <w:rPr>
                    <w:rFonts w:ascii="Arial" w:hAnsi="Arial" w:cs="Arial"/>
                    <w:b/>
                    <w:bCs/>
                    <w:sz w:val="20"/>
                    <w:szCs w:val="20"/>
                  </w:rPr>
                  <w:fldChar w:fldCharType="end"/>
                </w:r>
              </w:p>
            </w:sdtContent>
          </w:sdt>
        </w:sdtContent>
      </w:sdt>
      <w:p w14:paraId="47C134CD" w14:textId="77777777" w:rsidR="009F3461" w:rsidRDefault="00924FAE" w:rsidP="009F3461">
        <w:pPr>
          <w:pStyle w:val="Zpat"/>
          <w:jc w:val="center"/>
          <w:rPr>
            <w:rFonts w:ascii="Arial" w:hAnsi="Arial" w:cs="Arial"/>
            <w:sz w:val="20"/>
            <w:szCs w:val="20"/>
          </w:rPr>
        </w:pPr>
      </w:p>
    </w:sdtContent>
  </w:sdt>
  <w:p w14:paraId="147E4D3F" w14:textId="5E850A70" w:rsidR="00443D4A" w:rsidRDefault="009F3461" w:rsidP="009F3461">
    <w:pPr>
      <w:pStyle w:val="Zpat"/>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E4E5F" w14:textId="77777777" w:rsidR="005E786A" w:rsidRDefault="005E786A" w:rsidP="002367BD">
      <w:pPr>
        <w:spacing w:after="0" w:line="240" w:lineRule="auto"/>
      </w:pPr>
      <w:r>
        <w:separator/>
      </w:r>
    </w:p>
  </w:footnote>
  <w:footnote w:type="continuationSeparator" w:id="0">
    <w:p w14:paraId="414EB801" w14:textId="77777777" w:rsidR="005E786A" w:rsidRDefault="005E786A"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2C50E" w14:textId="77777777" w:rsidR="00443D4A" w:rsidRDefault="00443D4A" w:rsidP="009748C5">
    <w:pPr>
      <w:pStyle w:val="Zhlav"/>
      <w:jc w:val="right"/>
    </w:pPr>
  </w:p>
  <w:p w14:paraId="54BE76BD" w14:textId="77777777" w:rsidR="00443D4A" w:rsidRDefault="00443D4A" w:rsidP="009748C5">
    <w:pPr>
      <w:pStyle w:val="Zhlav"/>
      <w:jc w:val="right"/>
    </w:pPr>
  </w:p>
  <w:p w14:paraId="29DE0388" w14:textId="77777777" w:rsidR="00443D4A" w:rsidRDefault="00443D4A"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5F36" w14:textId="77777777" w:rsidR="00443D4A" w:rsidRDefault="00443D4A" w:rsidP="00876F2E">
    <w:pPr>
      <w:pStyle w:val="Zhlav"/>
      <w:jc w:val="right"/>
      <w:rPr>
        <w:rFonts w:ascii="Arial" w:hAnsi="Arial" w:cs="Arial"/>
      </w:rPr>
    </w:pPr>
  </w:p>
  <w:p w14:paraId="69004061" w14:textId="77777777" w:rsidR="00443D4A" w:rsidRDefault="00443D4A" w:rsidP="00876F2E">
    <w:pPr>
      <w:pStyle w:val="Zhlav"/>
      <w:jc w:val="right"/>
      <w:rPr>
        <w:rFonts w:ascii="Arial" w:hAnsi="Arial" w:cs="Arial"/>
      </w:rPr>
    </w:pPr>
  </w:p>
  <w:p w14:paraId="49B2B80F" w14:textId="77777777" w:rsidR="00443D4A" w:rsidRPr="00A3698B" w:rsidRDefault="00443D4A"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2C73E8"/>
    <w:multiLevelType w:val="hybridMultilevel"/>
    <w:tmpl w:val="0C40790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7">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084C0663"/>
    <w:multiLevelType w:val="multilevel"/>
    <w:tmpl w:val="98C65D1A"/>
    <w:lvl w:ilvl="0">
      <w:start w:val="5"/>
      <w:numFmt w:val="decimal"/>
      <w:lvlText w:val="%1"/>
      <w:lvlJc w:val="left"/>
      <w:pPr>
        <w:tabs>
          <w:tab w:val="num" w:pos="705"/>
        </w:tabs>
        <w:ind w:left="705" w:hanging="705"/>
      </w:pPr>
      <w:rPr>
        <w:rFonts w:cs="Times New Roman" w:hint="default"/>
      </w:rPr>
    </w:lvl>
    <w:lvl w:ilvl="1">
      <w:start w:val="3"/>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545824"/>
    <w:multiLevelType w:val="hybridMultilevel"/>
    <w:tmpl w:val="60BC88EA"/>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EF12F3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6AA0F03"/>
    <w:multiLevelType w:val="hybridMultilevel"/>
    <w:tmpl w:val="1E945C2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3" w15:restartNumberingAfterBreak="0">
    <w:nsid w:val="27995E1F"/>
    <w:multiLevelType w:val="hybridMultilevel"/>
    <w:tmpl w:val="33D6F990"/>
    <w:lvl w:ilvl="0" w:tplc="038A2824">
      <w:start w:val="3"/>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D084FB4"/>
    <w:multiLevelType w:val="hybridMultilevel"/>
    <w:tmpl w:val="0770B3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52F66178"/>
    <w:multiLevelType w:val="hybridMultilevel"/>
    <w:tmpl w:val="3586B3C8"/>
    <w:lvl w:ilvl="0" w:tplc="04020F9C">
      <w:numFmt w:val="bullet"/>
      <w:lvlText w:val="-"/>
      <w:lvlJc w:val="left"/>
      <w:pPr>
        <w:ind w:left="1063" w:hanging="360"/>
      </w:pPr>
      <w:rPr>
        <w:rFonts w:ascii="Arial" w:eastAsia="Times New Roman" w:hAnsi="Arial" w:cs="Arial" w:hint="default"/>
      </w:rPr>
    </w:lvl>
    <w:lvl w:ilvl="1" w:tplc="04050003" w:tentative="1">
      <w:start w:val="1"/>
      <w:numFmt w:val="bullet"/>
      <w:lvlText w:val="o"/>
      <w:lvlJc w:val="left"/>
      <w:pPr>
        <w:ind w:left="1783" w:hanging="360"/>
      </w:pPr>
      <w:rPr>
        <w:rFonts w:ascii="Courier New" w:hAnsi="Courier New" w:cs="Courier New" w:hint="default"/>
      </w:rPr>
    </w:lvl>
    <w:lvl w:ilvl="2" w:tplc="04050005" w:tentative="1">
      <w:start w:val="1"/>
      <w:numFmt w:val="bullet"/>
      <w:lvlText w:val=""/>
      <w:lvlJc w:val="left"/>
      <w:pPr>
        <w:ind w:left="2503" w:hanging="360"/>
      </w:pPr>
      <w:rPr>
        <w:rFonts w:ascii="Wingdings" w:hAnsi="Wingdings" w:hint="default"/>
      </w:rPr>
    </w:lvl>
    <w:lvl w:ilvl="3" w:tplc="04050001" w:tentative="1">
      <w:start w:val="1"/>
      <w:numFmt w:val="bullet"/>
      <w:lvlText w:val=""/>
      <w:lvlJc w:val="left"/>
      <w:pPr>
        <w:ind w:left="3223" w:hanging="360"/>
      </w:pPr>
      <w:rPr>
        <w:rFonts w:ascii="Symbol" w:hAnsi="Symbol" w:hint="default"/>
      </w:rPr>
    </w:lvl>
    <w:lvl w:ilvl="4" w:tplc="04050003" w:tentative="1">
      <w:start w:val="1"/>
      <w:numFmt w:val="bullet"/>
      <w:lvlText w:val="o"/>
      <w:lvlJc w:val="left"/>
      <w:pPr>
        <w:ind w:left="3943" w:hanging="360"/>
      </w:pPr>
      <w:rPr>
        <w:rFonts w:ascii="Courier New" w:hAnsi="Courier New" w:cs="Courier New" w:hint="default"/>
      </w:rPr>
    </w:lvl>
    <w:lvl w:ilvl="5" w:tplc="04050005" w:tentative="1">
      <w:start w:val="1"/>
      <w:numFmt w:val="bullet"/>
      <w:lvlText w:val=""/>
      <w:lvlJc w:val="left"/>
      <w:pPr>
        <w:ind w:left="4663" w:hanging="360"/>
      </w:pPr>
      <w:rPr>
        <w:rFonts w:ascii="Wingdings" w:hAnsi="Wingdings" w:hint="default"/>
      </w:rPr>
    </w:lvl>
    <w:lvl w:ilvl="6" w:tplc="04050001" w:tentative="1">
      <w:start w:val="1"/>
      <w:numFmt w:val="bullet"/>
      <w:lvlText w:val=""/>
      <w:lvlJc w:val="left"/>
      <w:pPr>
        <w:ind w:left="5383" w:hanging="360"/>
      </w:pPr>
      <w:rPr>
        <w:rFonts w:ascii="Symbol" w:hAnsi="Symbol" w:hint="default"/>
      </w:rPr>
    </w:lvl>
    <w:lvl w:ilvl="7" w:tplc="04050003" w:tentative="1">
      <w:start w:val="1"/>
      <w:numFmt w:val="bullet"/>
      <w:lvlText w:val="o"/>
      <w:lvlJc w:val="left"/>
      <w:pPr>
        <w:ind w:left="6103" w:hanging="360"/>
      </w:pPr>
      <w:rPr>
        <w:rFonts w:ascii="Courier New" w:hAnsi="Courier New" w:cs="Courier New" w:hint="default"/>
      </w:rPr>
    </w:lvl>
    <w:lvl w:ilvl="8" w:tplc="04050005" w:tentative="1">
      <w:start w:val="1"/>
      <w:numFmt w:val="bullet"/>
      <w:lvlText w:val=""/>
      <w:lvlJc w:val="left"/>
      <w:pPr>
        <w:ind w:left="6823" w:hanging="360"/>
      </w:pPr>
      <w:rPr>
        <w:rFonts w:ascii="Wingdings" w:hAnsi="Wingdings" w:hint="default"/>
      </w:rPr>
    </w:lvl>
  </w:abstractNum>
  <w:abstractNum w:abstractNumId="28"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61787718"/>
    <w:multiLevelType w:val="multilevel"/>
    <w:tmpl w:val="216C902A"/>
    <w:lvl w:ilvl="0">
      <w:start w:val="3"/>
      <w:numFmt w:val="decimal"/>
      <w:lvlText w:val="%1"/>
      <w:lvlJc w:val="left"/>
      <w:pPr>
        <w:tabs>
          <w:tab w:val="num" w:pos="705"/>
        </w:tabs>
        <w:ind w:left="705" w:hanging="705"/>
      </w:pPr>
      <w:rPr>
        <w:rFonts w:cs="Times New Roman" w:hint="default"/>
      </w:rPr>
    </w:lvl>
    <w:lvl w:ilvl="1">
      <w:start w:val="12"/>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3713B1B"/>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2" w15:restartNumberingAfterBreak="0">
    <w:nsid w:val="6ADE13A0"/>
    <w:multiLevelType w:val="hybridMultilevel"/>
    <w:tmpl w:val="456E1442"/>
    <w:lvl w:ilvl="0" w:tplc="D9F8AB20">
      <w:start w:val="1"/>
      <w:numFmt w:val="bullet"/>
      <w:lvlText w:val="-"/>
      <w:lvlJc w:val="left"/>
      <w:pPr>
        <w:ind w:left="1068" w:hanging="360"/>
      </w:pPr>
      <w:rPr>
        <w:rFonts w:ascii="Courier New" w:hAnsi="Courier New" w:hint="default"/>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2F86DCD"/>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867B99"/>
    <w:multiLevelType w:val="hybridMultilevel"/>
    <w:tmpl w:val="C4AA5144"/>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6"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26"/>
  </w:num>
  <w:num w:numId="2">
    <w:abstractNumId w:val="28"/>
  </w:num>
  <w:num w:numId="3">
    <w:abstractNumId w:val="11"/>
  </w:num>
  <w:num w:numId="4">
    <w:abstractNumId w:val="15"/>
  </w:num>
  <w:num w:numId="5">
    <w:abstractNumId w:val="29"/>
  </w:num>
  <w:num w:numId="6">
    <w:abstractNumId w:val="25"/>
  </w:num>
  <w:num w:numId="7">
    <w:abstractNumId w:val="14"/>
  </w:num>
  <w:num w:numId="8">
    <w:abstractNumId w:val="2"/>
  </w:num>
  <w:num w:numId="9">
    <w:abstractNumId w:val="27"/>
  </w:num>
  <w:num w:numId="10">
    <w:abstractNumId w:val="22"/>
  </w:num>
  <w:num w:numId="11">
    <w:abstractNumId w:val="31"/>
  </w:num>
  <w:num w:numId="12">
    <w:abstractNumId w:val="24"/>
  </w:num>
  <w:num w:numId="13">
    <w:abstractNumId w:val="23"/>
  </w:num>
  <w:num w:numId="14">
    <w:abstractNumId w:val="21"/>
  </w:num>
  <w:num w:numId="15">
    <w:abstractNumId w:val="8"/>
  </w:num>
  <w:num w:numId="16">
    <w:abstractNumId w:val="37"/>
  </w:num>
  <w:num w:numId="17">
    <w:abstractNumId w:val="36"/>
  </w:num>
  <w:num w:numId="18">
    <w:abstractNumId w:val="17"/>
  </w:num>
  <w:num w:numId="19">
    <w:abstractNumId w:val="6"/>
  </w:num>
  <w:num w:numId="20">
    <w:abstractNumId w:val="4"/>
  </w:num>
  <w:num w:numId="21">
    <w:abstractNumId w:val="33"/>
  </w:num>
  <w:num w:numId="22">
    <w:abstractNumId w:val="16"/>
  </w:num>
  <w:num w:numId="23">
    <w:abstractNumId w:val="7"/>
  </w:num>
  <w:num w:numId="24">
    <w:abstractNumId w:val="20"/>
  </w:num>
  <w:num w:numId="25">
    <w:abstractNumId w:val="18"/>
  </w:num>
  <w:num w:numId="26">
    <w:abstractNumId w:val="10"/>
  </w:num>
  <w:num w:numId="27">
    <w:abstractNumId w:val="0"/>
  </w:num>
  <w:num w:numId="28">
    <w:abstractNumId w:val="1"/>
  </w:num>
  <w:num w:numId="29">
    <w:abstractNumId w:val="12"/>
  </w:num>
  <w:num w:numId="30">
    <w:abstractNumId w:val="9"/>
  </w:num>
  <w:num w:numId="31">
    <w:abstractNumId w:val="3"/>
  </w:num>
  <w:num w:numId="32">
    <w:abstractNumId w:val="30"/>
  </w:num>
  <w:num w:numId="33">
    <w:abstractNumId w:val="34"/>
  </w:num>
  <w:num w:numId="34">
    <w:abstractNumId w:val="13"/>
  </w:num>
  <w:num w:numId="35">
    <w:abstractNumId w:val="35"/>
  </w:num>
  <w:num w:numId="36">
    <w:abstractNumId w:val="19"/>
  </w:num>
  <w:num w:numId="37">
    <w:abstractNumId w:val="32"/>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56D"/>
    <w:rsid w:val="0000235C"/>
    <w:rsid w:val="0002088B"/>
    <w:rsid w:val="000208B9"/>
    <w:rsid w:val="00022539"/>
    <w:rsid w:val="00026041"/>
    <w:rsid w:val="0003052D"/>
    <w:rsid w:val="0003089A"/>
    <w:rsid w:val="0003700A"/>
    <w:rsid w:val="00040F33"/>
    <w:rsid w:val="0005018B"/>
    <w:rsid w:val="00053796"/>
    <w:rsid w:val="00057C65"/>
    <w:rsid w:val="00066A95"/>
    <w:rsid w:val="00067455"/>
    <w:rsid w:val="0007059A"/>
    <w:rsid w:val="00070A3C"/>
    <w:rsid w:val="00097009"/>
    <w:rsid w:val="000B557C"/>
    <w:rsid w:val="000D1CD4"/>
    <w:rsid w:val="000E22CB"/>
    <w:rsid w:val="000E69E4"/>
    <w:rsid w:val="001018B5"/>
    <w:rsid w:val="00103335"/>
    <w:rsid w:val="001044B2"/>
    <w:rsid w:val="00106BBC"/>
    <w:rsid w:val="00115318"/>
    <w:rsid w:val="00115B1E"/>
    <w:rsid w:val="00120FCB"/>
    <w:rsid w:val="00121D5A"/>
    <w:rsid w:val="00124685"/>
    <w:rsid w:val="00130A2A"/>
    <w:rsid w:val="001350AE"/>
    <w:rsid w:val="00136033"/>
    <w:rsid w:val="001362B3"/>
    <w:rsid w:val="00136F2C"/>
    <w:rsid w:val="001522F2"/>
    <w:rsid w:val="00155940"/>
    <w:rsid w:val="001635E2"/>
    <w:rsid w:val="00172D35"/>
    <w:rsid w:val="001735A6"/>
    <w:rsid w:val="001751B3"/>
    <w:rsid w:val="001803C5"/>
    <w:rsid w:val="00182326"/>
    <w:rsid w:val="0018401E"/>
    <w:rsid w:val="001844C7"/>
    <w:rsid w:val="001A196F"/>
    <w:rsid w:val="001A3E37"/>
    <w:rsid w:val="001A767F"/>
    <w:rsid w:val="001A7775"/>
    <w:rsid w:val="001B26CD"/>
    <w:rsid w:val="001C1FFA"/>
    <w:rsid w:val="001C22AB"/>
    <w:rsid w:val="001C46AE"/>
    <w:rsid w:val="001D46F1"/>
    <w:rsid w:val="001D5154"/>
    <w:rsid w:val="001E256D"/>
    <w:rsid w:val="001E4B74"/>
    <w:rsid w:val="001F3FCF"/>
    <w:rsid w:val="001F49CC"/>
    <w:rsid w:val="001F6CBE"/>
    <w:rsid w:val="002031B7"/>
    <w:rsid w:val="00211301"/>
    <w:rsid w:val="00217822"/>
    <w:rsid w:val="00220170"/>
    <w:rsid w:val="00222217"/>
    <w:rsid w:val="00222F78"/>
    <w:rsid w:val="0022700D"/>
    <w:rsid w:val="00230519"/>
    <w:rsid w:val="002367BD"/>
    <w:rsid w:val="00255F7B"/>
    <w:rsid w:val="002663E3"/>
    <w:rsid w:val="0027019E"/>
    <w:rsid w:val="002728AA"/>
    <w:rsid w:val="0027342E"/>
    <w:rsid w:val="00274C88"/>
    <w:rsid w:val="00286220"/>
    <w:rsid w:val="00290D8D"/>
    <w:rsid w:val="00293CBF"/>
    <w:rsid w:val="002A1ABF"/>
    <w:rsid w:val="002A770B"/>
    <w:rsid w:val="002C3583"/>
    <w:rsid w:val="002C35A7"/>
    <w:rsid w:val="002E1008"/>
    <w:rsid w:val="002E630F"/>
    <w:rsid w:val="00321AF7"/>
    <w:rsid w:val="0032281A"/>
    <w:rsid w:val="00331B7D"/>
    <w:rsid w:val="00336BFF"/>
    <w:rsid w:val="00337454"/>
    <w:rsid w:val="00340C17"/>
    <w:rsid w:val="00342549"/>
    <w:rsid w:val="00345A65"/>
    <w:rsid w:val="003467D7"/>
    <w:rsid w:val="0035123B"/>
    <w:rsid w:val="003530B3"/>
    <w:rsid w:val="00355725"/>
    <w:rsid w:val="00355A5A"/>
    <w:rsid w:val="00361AF8"/>
    <w:rsid w:val="003636EA"/>
    <w:rsid w:val="00365FAF"/>
    <w:rsid w:val="00386503"/>
    <w:rsid w:val="0038703C"/>
    <w:rsid w:val="003A16B0"/>
    <w:rsid w:val="003C4A7B"/>
    <w:rsid w:val="003D2AAE"/>
    <w:rsid w:val="003D32F2"/>
    <w:rsid w:val="003E12C9"/>
    <w:rsid w:val="003F2825"/>
    <w:rsid w:val="003F5418"/>
    <w:rsid w:val="0041640C"/>
    <w:rsid w:val="00416E36"/>
    <w:rsid w:val="004207AB"/>
    <w:rsid w:val="00443D4A"/>
    <w:rsid w:val="00444D58"/>
    <w:rsid w:val="00445951"/>
    <w:rsid w:val="00447B8F"/>
    <w:rsid w:val="004532ED"/>
    <w:rsid w:val="00477F2E"/>
    <w:rsid w:val="004A1756"/>
    <w:rsid w:val="004A6449"/>
    <w:rsid w:val="004B0B20"/>
    <w:rsid w:val="004C0022"/>
    <w:rsid w:val="004C67BC"/>
    <w:rsid w:val="004D2808"/>
    <w:rsid w:val="004D4D04"/>
    <w:rsid w:val="004E6B14"/>
    <w:rsid w:val="004E78B5"/>
    <w:rsid w:val="004F0CA8"/>
    <w:rsid w:val="004F1075"/>
    <w:rsid w:val="004F188B"/>
    <w:rsid w:val="004F4BF1"/>
    <w:rsid w:val="00502B7F"/>
    <w:rsid w:val="00525849"/>
    <w:rsid w:val="0052640E"/>
    <w:rsid w:val="00535367"/>
    <w:rsid w:val="00540AC0"/>
    <w:rsid w:val="00544481"/>
    <w:rsid w:val="00544FD0"/>
    <w:rsid w:val="0055206D"/>
    <w:rsid w:val="005574B5"/>
    <w:rsid w:val="0056422D"/>
    <w:rsid w:val="00573492"/>
    <w:rsid w:val="005761EF"/>
    <w:rsid w:val="005768D4"/>
    <w:rsid w:val="0058002F"/>
    <w:rsid w:val="0059051A"/>
    <w:rsid w:val="00590804"/>
    <w:rsid w:val="0059270D"/>
    <w:rsid w:val="00593A64"/>
    <w:rsid w:val="005A6D07"/>
    <w:rsid w:val="005B161B"/>
    <w:rsid w:val="005B4FC8"/>
    <w:rsid w:val="005D1295"/>
    <w:rsid w:val="005D4201"/>
    <w:rsid w:val="005D6B35"/>
    <w:rsid w:val="005E1205"/>
    <w:rsid w:val="005E4DA2"/>
    <w:rsid w:val="005E786A"/>
    <w:rsid w:val="005F0461"/>
    <w:rsid w:val="005F04D8"/>
    <w:rsid w:val="005F6AC2"/>
    <w:rsid w:val="00600575"/>
    <w:rsid w:val="006037E5"/>
    <w:rsid w:val="006056BD"/>
    <w:rsid w:val="006074A8"/>
    <w:rsid w:val="006157BF"/>
    <w:rsid w:val="00621D2E"/>
    <w:rsid w:val="006247F1"/>
    <w:rsid w:val="00627251"/>
    <w:rsid w:val="00627784"/>
    <w:rsid w:val="00631435"/>
    <w:rsid w:val="00650188"/>
    <w:rsid w:val="006517C4"/>
    <w:rsid w:val="006644B2"/>
    <w:rsid w:val="006648D5"/>
    <w:rsid w:val="00672BA6"/>
    <w:rsid w:val="00690E0C"/>
    <w:rsid w:val="00694885"/>
    <w:rsid w:val="00697502"/>
    <w:rsid w:val="0069782A"/>
    <w:rsid w:val="006A5C90"/>
    <w:rsid w:val="006A648D"/>
    <w:rsid w:val="006B6C93"/>
    <w:rsid w:val="006C42D1"/>
    <w:rsid w:val="006D29DE"/>
    <w:rsid w:val="006E052F"/>
    <w:rsid w:val="006E206E"/>
    <w:rsid w:val="006E329F"/>
    <w:rsid w:val="006E4ED0"/>
    <w:rsid w:val="006E7C48"/>
    <w:rsid w:val="006F367B"/>
    <w:rsid w:val="006F5ABE"/>
    <w:rsid w:val="00701388"/>
    <w:rsid w:val="00725545"/>
    <w:rsid w:val="0073306E"/>
    <w:rsid w:val="00741C41"/>
    <w:rsid w:val="00746BA6"/>
    <w:rsid w:val="00753F2C"/>
    <w:rsid w:val="00762286"/>
    <w:rsid w:val="00772919"/>
    <w:rsid w:val="0077473B"/>
    <w:rsid w:val="007927E1"/>
    <w:rsid w:val="00794FE7"/>
    <w:rsid w:val="007A177C"/>
    <w:rsid w:val="007A2044"/>
    <w:rsid w:val="007A6B4E"/>
    <w:rsid w:val="007B4433"/>
    <w:rsid w:val="007C1F3C"/>
    <w:rsid w:val="007C5658"/>
    <w:rsid w:val="007C7415"/>
    <w:rsid w:val="007D1F23"/>
    <w:rsid w:val="007D1F8D"/>
    <w:rsid w:val="007D3E95"/>
    <w:rsid w:val="007D6E08"/>
    <w:rsid w:val="007E04EE"/>
    <w:rsid w:val="007E0B53"/>
    <w:rsid w:val="007E75CE"/>
    <w:rsid w:val="00800080"/>
    <w:rsid w:val="008066AA"/>
    <w:rsid w:val="00807C8B"/>
    <w:rsid w:val="00815926"/>
    <w:rsid w:val="008170C2"/>
    <w:rsid w:val="0081763C"/>
    <w:rsid w:val="0082029E"/>
    <w:rsid w:val="00831BF4"/>
    <w:rsid w:val="00834224"/>
    <w:rsid w:val="00834DEB"/>
    <w:rsid w:val="008361D5"/>
    <w:rsid w:val="008544DF"/>
    <w:rsid w:val="00854DDC"/>
    <w:rsid w:val="008603C0"/>
    <w:rsid w:val="00862CFD"/>
    <w:rsid w:val="00872E18"/>
    <w:rsid w:val="0087697E"/>
    <w:rsid w:val="00876F2E"/>
    <w:rsid w:val="00884E55"/>
    <w:rsid w:val="00893D85"/>
    <w:rsid w:val="008962B1"/>
    <w:rsid w:val="008A160D"/>
    <w:rsid w:val="008A654D"/>
    <w:rsid w:val="008A760E"/>
    <w:rsid w:val="008B20BB"/>
    <w:rsid w:val="008B34EF"/>
    <w:rsid w:val="008B41B8"/>
    <w:rsid w:val="008D0BCD"/>
    <w:rsid w:val="008D3534"/>
    <w:rsid w:val="008D3917"/>
    <w:rsid w:val="008D5A0A"/>
    <w:rsid w:val="008E31D1"/>
    <w:rsid w:val="008E754B"/>
    <w:rsid w:val="008F4064"/>
    <w:rsid w:val="00904059"/>
    <w:rsid w:val="00920275"/>
    <w:rsid w:val="00924E9A"/>
    <w:rsid w:val="00924FAE"/>
    <w:rsid w:val="00936D8B"/>
    <w:rsid w:val="00940D01"/>
    <w:rsid w:val="0095377C"/>
    <w:rsid w:val="009544C2"/>
    <w:rsid w:val="00957759"/>
    <w:rsid w:val="00961C7A"/>
    <w:rsid w:val="00970BBD"/>
    <w:rsid w:val="00971125"/>
    <w:rsid w:val="0097144C"/>
    <w:rsid w:val="00973325"/>
    <w:rsid w:val="00973BC0"/>
    <w:rsid w:val="009748C5"/>
    <w:rsid w:val="009A23DC"/>
    <w:rsid w:val="009A34EF"/>
    <w:rsid w:val="009A5597"/>
    <w:rsid w:val="009A67F4"/>
    <w:rsid w:val="009B0789"/>
    <w:rsid w:val="009C592D"/>
    <w:rsid w:val="009C5C38"/>
    <w:rsid w:val="009D28EA"/>
    <w:rsid w:val="009E7069"/>
    <w:rsid w:val="009F3461"/>
    <w:rsid w:val="009F609A"/>
    <w:rsid w:val="009F6173"/>
    <w:rsid w:val="00A11862"/>
    <w:rsid w:val="00A11C36"/>
    <w:rsid w:val="00A13718"/>
    <w:rsid w:val="00A20938"/>
    <w:rsid w:val="00A24BD9"/>
    <w:rsid w:val="00A36493"/>
    <w:rsid w:val="00A3698B"/>
    <w:rsid w:val="00A376FE"/>
    <w:rsid w:val="00A530AA"/>
    <w:rsid w:val="00A55D28"/>
    <w:rsid w:val="00A61CC6"/>
    <w:rsid w:val="00A63809"/>
    <w:rsid w:val="00A7063D"/>
    <w:rsid w:val="00A77EB0"/>
    <w:rsid w:val="00A92CB2"/>
    <w:rsid w:val="00A9778D"/>
    <w:rsid w:val="00AA1B01"/>
    <w:rsid w:val="00AA31BC"/>
    <w:rsid w:val="00AB2528"/>
    <w:rsid w:val="00AB33DE"/>
    <w:rsid w:val="00AC161C"/>
    <w:rsid w:val="00AC4132"/>
    <w:rsid w:val="00AD3C61"/>
    <w:rsid w:val="00AD48BF"/>
    <w:rsid w:val="00AE06A7"/>
    <w:rsid w:val="00AE3BE8"/>
    <w:rsid w:val="00AE4F0F"/>
    <w:rsid w:val="00B05DE1"/>
    <w:rsid w:val="00B1102C"/>
    <w:rsid w:val="00B122D8"/>
    <w:rsid w:val="00B220AD"/>
    <w:rsid w:val="00B2281D"/>
    <w:rsid w:val="00B25BF6"/>
    <w:rsid w:val="00B43C05"/>
    <w:rsid w:val="00B46104"/>
    <w:rsid w:val="00B47F40"/>
    <w:rsid w:val="00B54479"/>
    <w:rsid w:val="00B55E21"/>
    <w:rsid w:val="00B604A8"/>
    <w:rsid w:val="00B60FEE"/>
    <w:rsid w:val="00B66A96"/>
    <w:rsid w:val="00B67434"/>
    <w:rsid w:val="00B679F0"/>
    <w:rsid w:val="00B86FA7"/>
    <w:rsid w:val="00B91A82"/>
    <w:rsid w:val="00B91F8C"/>
    <w:rsid w:val="00B945E4"/>
    <w:rsid w:val="00BA020F"/>
    <w:rsid w:val="00BA16F2"/>
    <w:rsid w:val="00BA758C"/>
    <w:rsid w:val="00BB0F06"/>
    <w:rsid w:val="00BB680E"/>
    <w:rsid w:val="00BC4962"/>
    <w:rsid w:val="00BC7167"/>
    <w:rsid w:val="00BD2BB4"/>
    <w:rsid w:val="00BE397E"/>
    <w:rsid w:val="00BE44BD"/>
    <w:rsid w:val="00BF70AE"/>
    <w:rsid w:val="00C02375"/>
    <w:rsid w:val="00C1579A"/>
    <w:rsid w:val="00C17A16"/>
    <w:rsid w:val="00C27208"/>
    <w:rsid w:val="00C27B4E"/>
    <w:rsid w:val="00C316DB"/>
    <w:rsid w:val="00C44FD4"/>
    <w:rsid w:val="00C63AB9"/>
    <w:rsid w:val="00C6463E"/>
    <w:rsid w:val="00C831A9"/>
    <w:rsid w:val="00CA0E40"/>
    <w:rsid w:val="00CC4DFA"/>
    <w:rsid w:val="00CD2985"/>
    <w:rsid w:val="00CE2645"/>
    <w:rsid w:val="00CE3162"/>
    <w:rsid w:val="00CF3EA7"/>
    <w:rsid w:val="00CF58EF"/>
    <w:rsid w:val="00CF5F80"/>
    <w:rsid w:val="00CF6D88"/>
    <w:rsid w:val="00D025D0"/>
    <w:rsid w:val="00D0667A"/>
    <w:rsid w:val="00D1051B"/>
    <w:rsid w:val="00D1515F"/>
    <w:rsid w:val="00D22F71"/>
    <w:rsid w:val="00D24658"/>
    <w:rsid w:val="00D24698"/>
    <w:rsid w:val="00D306E6"/>
    <w:rsid w:val="00D452C3"/>
    <w:rsid w:val="00D5676D"/>
    <w:rsid w:val="00D67961"/>
    <w:rsid w:val="00D76873"/>
    <w:rsid w:val="00D8024C"/>
    <w:rsid w:val="00D828D3"/>
    <w:rsid w:val="00D9128D"/>
    <w:rsid w:val="00D94CD3"/>
    <w:rsid w:val="00DA33BD"/>
    <w:rsid w:val="00DB38C9"/>
    <w:rsid w:val="00DB73F8"/>
    <w:rsid w:val="00DB7B5A"/>
    <w:rsid w:val="00DC41F8"/>
    <w:rsid w:val="00DC5157"/>
    <w:rsid w:val="00DE6566"/>
    <w:rsid w:val="00DF1A0E"/>
    <w:rsid w:val="00DF3C57"/>
    <w:rsid w:val="00DF4A8B"/>
    <w:rsid w:val="00DF5BBB"/>
    <w:rsid w:val="00E23B9F"/>
    <w:rsid w:val="00E24DC5"/>
    <w:rsid w:val="00E33B93"/>
    <w:rsid w:val="00E34503"/>
    <w:rsid w:val="00E34D93"/>
    <w:rsid w:val="00E40EE3"/>
    <w:rsid w:val="00E4111F"/>
    <w:rsid w:val="00E47AD3"/>
    <w:rsid w:val="00E50D68"/>
    <w:rsid w:val="00E51753"/>
    <w:rsid w:val="00E56871"/>
    <w:rsid w:val="00E64700"/>
    <w:rsid w:val="00E70068"/>
    <w:rsid w:val="00E83EC7"/>
    <w:rsid w:val="00E873E6"/>
    <w:rsid w:val="00E95011"/>
    <w:rsid w:val="00E963A9"/>
    <w:rsid w:val="00EA1061"/>
    <w:rsid w:val="00EA747F"/>
    <w:rsid w:val="00EB1BAC"/>
    <w:rsid w:val="00EB38F0"/>
    <w:rsid w:val="00EB3CC0"/>
    <w:rsid w:val="00EB3E4A"/>
    <w:rsid w:val="00EB543D"/>
    <w:rsid w:val="00EC0E11"/>
    <w:rsid w:val="00EC4972"/>
    <w:rsid w:val="00ED23A8"/>
    <w:rsid w:val="00EE0F42"/>
    <w:rsid w:val="00EE233D"/>
    <w:rsid w:val="00EE3765"/>
    <w:rsid w:val="00EE40EA"/>
    <w:rsid w:val="00EF7C73"/>
    <w:rsid w:val="00F0720D"/>
    <w:rsid w:val="00F11760"/>
    <w:rsid w:val="00F206C3"/>
    <w:rsid w:val="00F26A85"/>
    <w:rsid w:val="00F362BE"/>
    <w:rsid w:val="00F460B9"/>
    <w:rsid w:val="00F5123F"/>
    <w:rsid w:val="00F6093B"/>
    <w:rsid w:val="00F623E7"/>
    <w:rsid w:val="00F770E8"/>
    <w:rsid w:val="00F810D9"/>
    <w:rsid w:val="00F86379"/>
    <w:rsid w:val="00FA1883"/>
    <w:rsid w:val="00FA52A6"/>
    <w:rsid w:val="00FA7335"/>
    <w:rsid w:val="00FC6931"/>
    <w:rsid w:val="00FC7389"/>
    <w:rsid w:val="00FD0F4E"/>
    <w:rsid w:val="00FD3035"/>
    <w:rsid w:val="00FD3842"/>
    <w:rsid w:val="00FD5F96"/>
    <w:rsid w:val="00FD649B"/>
    <w:rsid w:val="00FE00A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DB6072"/>
  <w15:docId w15:val="{41D3A335-B678-4975-B112-7F00291D6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256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E256D"/>
    <w:pPr>
      <w:ind w:left="720"/>
      <w:contextualSpacing/>
    </w:pPr>
  </w:style>
  <w:style w:type="character" w:customStyle="1" w:styleId="OdstavecseseznamemChar">
    <w:name w:val="Odstavec se seznamem Char"/>
    <w:link w:val="Odstavecseseznamem"/>
    <w:uiPriority w:val="34"/>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val="en-GB" w:eastAsia="x-none"/>
    </w:rPr>
  </w:style>
  <w:style w:type="character" w:styleId="Odkaznakoment">
    <w:name w:val="annotation reference"/>
    <w:basedOn w:val="Standardnpsmoodstavce"/>
    <w:uiPriority w:val="99"/>
    <w:semiHidden/>
    <w:unhideWhenUsed/>
    <w:rsid w:val="00AB2528"/>
    <w:rPr>
      <w:sz w:val="16"/>
      <w:szCs w:val="16"/>
    </w:rPr>
  </w:style>
  <w:style w:type="paragraph" w:styleId="Textkomente">
    <w:name w:val="annotation text"/>
    <w:basedOn w:val="Normln"/>
    <w:link w:val="TextkomenteChar"/>
    <w:uiPriority w:val="99"/>
    <w:unhideWhenUsed/>
    <w:rsid w:val="00AB2528"/>
    <w:pPr>
      <w:spacing w:line="240" w:lineRule="auto"/>
    </w:pPr>
    <w:rPr>
      <w:sz w:val="20"/>
      <w:szCs w:val="20"/>
    </w:rPr>
  </w:style>
  <w:style w:type="character" w:customStyle="1" w:styleId="TextkomenteChar">
    <w:name w:val="Text komentáře Char"/>
    <w:basedOn w:val="Standardnpsmoodstavce"/>
    <w:link w:val="Textkomente"/>
    <w:uiPriority w:val="99"/>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uiPriority w:val="99"/>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uiPriority w:val="99"/>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21"/>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7"/>
      </w:numPr>
      <w:contextualSpacing/>
    </w:pPr>
  </w:style>
  <w:style w:type="paragraph" w:styleId="Normlnweb">
    <w:name w:val="Normal (Web)"/>
    <w:basedOn w:val="Normln"/>
    <w:uiPriority w:val="99"/>
    <w:semiHidden/>
    <w:unhideWhenUsed/>
    <w:rsid w:val="009F3461"/>
    <w:pPr>
      <w:spacing w:before="100" w:beforeAutospacing="1" w:after="100" w:afterAutospacing="1" w:line="240" w:lineRule="auto"/>
    </w:pPr>
    <w:rPr>
      <w:rFonts w:ascii="Times New Roman" w:eastAsiaTheme="minorHAnsi" w:hAnsi="Times New Roman"/>
      <w:noProof w:val="0"/>
      <w:sz w:val="24"/>
      <w:szCs w:val="24"/>
      <w:lang w:eastAsia="cs-CZ"/>
    </w:rPr>
  </w:style>
  <w:style w:type="paragraph" w:customStyle="1" w:styleId="Default">
    <w:name w:val="Default"/>
    <w:rsid w:val="00290D8D"/>
    <w:pPr>
      <w:autoSpaceDE w:val="0"/>
      <w:autoSpaceDN w:val="0"/>
      <w:adjustRightInd w:val="0"/>
      <w:spacing w:after="0" w:line="240" w:lineRule="auto"/>
    </w:pPr>
    <w:rPr>
      <w:rFonts w:ascii="Arial" w:hAnsi="Arial" w:cs="Arial"/>
      <w:color w:val="000000"/>
      <w:sz w:val="24"/>
      <w:szCs w:val="24"/>
    </w:rPr>
  </w:style>
  <w:style w:type="character" w:customStyle="1" w:styleId="UnresolvedMention">
    <w:name w:val="Unresolved Mention"/>
    <w:basedOn w:val="Standardnpsmoodstavce"/>
    <w:uiPriority w:val="99"/>
    <w:semiHidden/>
    <w:unhideWhenUsed/>
    <w:rsid w:val="00120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67644203">
      <w:bodyDiv w:val="1"/>
      <w:marLeft w:val="0"/>
      <w:marRight w:val="0"/>
      <w:marTop w:val="0"/>
      <w:marBottom w:val="0"/>
      <w:divBdr>
        <w:top w:val="none" w:sz="0" w:space="0" w:color="auto"/>
        <w:left w:val="none" w:sz="0" w:space="0" w:color="auto"/>
        <w:bottom w:val="none" w:sz="0" w:space="0" w:color="auto"/>
        <w:right w:val="none" w:sz="0" w:space="0" w:color="auto"/>
      </w:divBdr>
    </w:div>
    <w:div w:id="17350040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5527533">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87093650">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590428711">
      <w:bodyDiv w:val="1"/>
      <w:marLeft w:val="0"/>
      <w:marRight w:val="0"/>
      <w:marTop w:val="0"/>
      <w:marBottom w:val="0"/>
      <w:divBdr>
        <w:top w:val="none" w:sz="0" w:space="0" w:color="auto"/>
        <w:left w:val="none" w:sz="0" w:space="0" w:color="auto"/>
        <w:bottom w:val="none" w:sz="0" w:space="0" w:color="auto"/>
        <w:right w:val="none" w:sz="0" w:space="0" w:color="auto"/>
      </w:divBdr>
    </w:div>
    <w:div w:id="629625657">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28296131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47083033">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791318050">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1350278">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1993562899">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stc.cz" TargetMode="External"/><Relationship Id="rId4" Type="http://schemas.openxmlformats.org/officeDocument/2006/relationships/settings" Target="settings.xml"/><Relationship Id="rId9" Type="http://schemas.openxmlformats.org/officeDocument/2006/relationships/hyperlink" Target="http://www.foex.fi/"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80BDC-9180-40CF-A2D1-BDFEA6123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6404</Words>
  <Characters>37789</Characters>
  <Application>Microsoft Office Word</Application>
  <DocSecurity>4</DocSecurity>
  <Lines>314</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Hlušičková Michala</cp:lastModifiedBy>
  <cp:revision>2</cp:revision>
  <cp:lastPrinted>2017-06-30T08:42:00Z</cp:lastPrinted>
  <dcterms:created xsi:type="dcterms:W3CDTF">2019-12-17T13:46:00Z</dcterms:created>
  <dcterms:modified xsi:type="dcterms:W3CDTF">2019-12-17T13:46:00Z</dcterms:modified>
</cp:coreProperties>
</file>